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6F89" w:rsidRDefault="00716F89" w:rsidP="00716F89">
      <w:pPr>
        <w:autoSpaceDE w:val="0"/>
        <w:autoSpaceDN w:val="0"/>
        <w:spacing w:before="40" w:after="40"/>
        <w:rPr>
          <w:rFonts w:cs="Times New Roman"/>
        </w:rPr>
      </w:pPr>
      <w:bookmarkStart w:id="0" w:name="_GoBack"/>
      <w:bookmarkEnd w:id="0"/>
      <w:del w:id="1" w:author="Bonnie Scoggins" w:date="2019-09-26T08:55:00Z">
        <w:r>
          <w:rPr>
            <w:rFonts w:asciiTheme="minorHAnsi" w:hAnsiTheme="minorHAnsi" w:cs="Bookerly-Regular"/>
            <w:color w:val="132E3B"/>
          </w:rPr>
          <w:delText xml:space="preserve">Link for Pictures: </w:delText>
        </w:r>
        <w:r w:rsidR="006242C7">
          <w:rPr>
            <w:rStyle w:val="Hyperlink"/>
            <w:rFonts w:ascii="Segoe UI" w:hAnsi="Segoe UI" w:cs="Segoe UI"/>
            <w:sz w:val="20"/>
            <w:szCs w:val="20"/>
          </w:rPr>
          <w:fldChar w:fldCharType="begin"/>
        </w:r>
        <w:r w:rsidR="006242C7">
          <w:rPr>
            <w:rStyle w:val="Hyperlink"/>
            <w:rFonts w:ascii="Segoe UI" w:hAnsi="Segoe UI" w:cs="Segoe UI"/>
            <w:sz w:val="20"/>
            <w:szCs w:val="20"/>
          </w:rPr>
          <w:delInstrText xml:space="preserve"> HYPERLINK "https://docs.google.com/presentation/d/1448Y38yRmHGRZ_UyAaJ_1WvNq1xIb6xQY3BVgtoMDnU/edit?usp=sharing" </w:delInstrText>
        </w:r>
        <w:r w:rsidR="006242C7">
          <w:rPr>
            <w:rStyle w:val="Hyperlink"/>
            <w:rFonts w:ascii="Segoe UI" w:hAnsi="Segoe UI" w:cs="Segoe UI"/>
            <w:sz w:val="20"/>
            <w:szCs w:val="20"/>
          </w:rPr>
          <w:fldChar w:fldCharType="separate"/>
        </w:r>
        <w:r w:rsidR="009C00BB" w:rsidRPr="0024666C">
          <w:rPr>
            <w:rStyle w:val="Hyperlink"/>
            <w:rFonts w:ascii="Segoe UI" w:hAnsi="Segoe UI" w:cs="Segoe UI"/>
            <w:sz w:val="20"/>
            <w:szCs w:val="20"/>
          </w:rPr>
          <w:delText>https://docs.google.com/presentation/d/1448Y38yRmHGRZ_UyAaJ_1WvNq1xIb6xQY3BVgtoMDnU/edit?usp=sharing</w:delText>
        </w:r>
        <w:r w:rsidR="006242C7">
          <w:rPr>
            <w:rStyle w:val="Hyperlink"/>
            <w:rFonts w:ascii="Segoe UI" w:hAnsi="Segoe UI" w:cs="Segoe UI"/>
            <w:sz w:val="20"/>
            <w:szCs w:val="20"/>
          </w:rPr>
          <w:fldChar w:fldCharType="end"/>
        </w:r>
      </w:del>
      <w:ins w:id="2" w:author="Bonnie Scoggins" w:date="2019-09-26T08:55:00Z">
        <w:r>
          <w:rPr>
            <w:rFonts w:asciiTheme="minorHAnsi" w:hAnsiTheme="minorHAnsi" w:cs="Bookerly-Regular"/>
            <w:color w:val="132E3B"/>
          </w:rPr>
          <w:t xml:space="preserve">Link for Pictures: </w:t>
        </w:r>
        <w:r w:rsidR="006242C7">
          <w:rPr>
            <w:rFonts w:ascii="Segoe UI" w:hAnsi="Segoe UI" w:cs="Segoe UI"/>
            <w:color w:val="000000"/>
            <w:sz w:val="20"/>
            <w:szCs w:val="20"/>
          </w:rPr>
          <w:fldChar w:fldCharType="begin"/>
        </w:r>
        <w:r w:rsidR="006242C7">
          <w:rPr>
            <w:rFonts w:ascii="Segoe UI" w:hAnsi="Segoe UI" w:cs="Segoe UI"/>
            <w:color w:val="000000"/>
            <w:sz w:val="20"/>
            <w:szCs w:val="20"/>
          </w:rPr>
          <w:instrText xml:space="preserve"> HYPERLINK "https://drive.google.com/drive/folders/1oo5x_VkqqX1kA6BMRokM2jksIi1v-U7T?usp=sharing" </w:instrText>
        </w:r>
        <w:r w:rsidR="006242C7">
          <w:rPr>
            <w:rFonts w:ascii="Segoe UI" w:hAnsi="Segoe UI" w:cs="Segoe UI"/>
            <w:color w:val="000000"/>
            <w:sz w:val="20"/>
            <w:szCs w:val="20"/>
          </w:rPr>
          <w:fldChar w:fldCharType="separate"/>
        </w:r>
        <w:r w:rsidR="006242C7">
          <w:rPr>
            <w:rStyle w:val="Hyperlink"/>
            <w:rFonts w:ascii="Segoe UI" w:hAnsi="Segoe UI" w:cs="Segoe UI"/>
            <w:color w:val="000000"/>
            <w:sz w:val="20"/>
            <w:szCs w:val="20"/>
          </w:rPr>
          <w:t>https://drive.google.com/drive/folders/1oo5x_VkqqX1kA6BMRokM2jksIi1v-U7T?usp=sharing</w:t>
        </w:r>
        <w:r w:rsidR="006242C7">
          <w:rPr>
            <w:rFonts w:ascii="Segoe UI" w:hAnsi="Segoe UI" w:cs="Segoe UI"/>
            <w:color w:val="000000"/>
            <w:sz w:val="20"/>
            <w:szCs w:val="20"/>
          </w:rPr>
          <w:fldChar w:fldCharType="end"/>
        </w:r>
      </w:ins>
      <w:r w:rsidR="006242C7">
        <w:rPr>
          <w:rFonts w:ascii="Segoe UI" w:hAnsi="Segoe UI"/>
          <w:color w:val="000000"/>
          <w:sz w:val="20"/>
          <w:rPrChange w:id="3" w:author="Bonnie Scoggins" w:date="2019-09-26T08:55:00Z">
            <w:rPr>
              <w:rFonts w:ascii="Segoe UI" w:hAnsi="Segoe UI"/>
              <w:sz w:val="20"/>
            </w:rPr>
          </w:rPrChange>
        </w:rPr>
        <w:t xml:space="preserve"> </w:t>
      </w:r>
    </w:p>
    <w:p w:rsidR="00716F89" w:rsidRDefault="00716F89" w:rsidP="00C56DB2">
      <w:pPr>
        <w:autoSpaceDE w:val="0"/>
        <w:autoSpaceDN w:val="0"/>
        <w:adjustRightInd w:val="0"/>
        <w:jc w:val="center"/>
        <w:rPr>
          <w:rFonts w:asciiTheme="minorHAnsi" w:hAnsiTheme="minorHAnsi" w:cs="Bookerly-Regular"/>
          <w:color w:val="132E3B"/>
        </w:rPr>
      </w:pPr>
    </w:p>
    <w:p w:rsidR="00716F89" w:rsidRDefault="00716F89" w:rsidP="00C56DB2">
      <w:pPr>
        <w:autoSpaceDE w:val="0"/>
        <w:autoSpaceDN w:val="0"/>
        <w:adjustRightInd w:val="0"/>
        <w:jc w:val="center"/>
        <w:rPr>
          <w:rFonts w:asciiTheme="minorHAnsi" w:hAnsiTheme="minorHAnsi" w:cs="Bookerly-Regular"/>
          <w:color w:val="132E3B"/>
        </w:rPr>
      </w:pPr>
    </w:p>
    <w:p w:rsidR="00A0664D" w:rsidRDefault="00A0664D" w:rsidP="00C56DB2">
      <w:pPr>
        <w:autoSpaceDE w:val="0"/>
        <w:autoSpaceDN w:val="0"/>
        <w:adjustRightInd w:val="0"/>
        <w:jc w:val="center"/>
        <w:rPr>
          <w:rFonts w:asciiTheme="minorHAnsi" w:hAnsiTheme="minorHAnsi" w:cs="Bookerly-Regular"/>
          <w:color w:val="132E3B"/>
        </w:rPr>
      </w:pPr>
      <w:r>
        <w:rPr>
          <w:rFonts w:asciiTheme="minorHAnsi" w:hAnsiTheme="minorHAnsi" w:cs="Bookerly-Regular"/>
          <w:color w:val="132E3B"/>
        </w:rPr>
        <w:t>Cover page</w:t>
      </w:r>
    </w:p>
    <w:p w:rsidR="00A0664D" w:rsidRDefault="00A0664D" w:rsidP="00C56DB2">
      <w:pPr>
        <w:autoSpaceDE w:val="0"/>
        <w:autoSpaceDN w:val="0"/>
        <w:adjustRightInd w:val="0"/>
        <w:jc w:val="center"/>
        <w:rPr>
          <w:rFonts w:asciiTheme="minorHAnsi" w:hAnsiTheme="minorHAnsi" w:cs="Bookerly-Regular"/>
          <w:color w:val="132E3B"/>
        </w:rPr>
      </w:pPr>
    </w:p>
    <w:p w:rsidR="00A0664D" w:rsidRDefault="00A0664D" w:rsidP="00C56DB2">
      <w:pPr>
        <w:autoSpaceDE w:val="0"/>
        <w:autoSpaceDN w:val="0"/>
        <w:adjustRightInd w:val="0"/>
        <w:jc w:val="center"/>
        <w:rPr>
          <w:rFonts w:asciiTheme="minorHAnsi" w:hAnsiTheme="minorHAnsi" w:cs="Bookerly-Regular"/>
          <w:color w:val="132E3B"/>
        </w:rPr>
      </w:pPr>
      <w:r>
        <w:rPr>
          <w:rFonts w:asciiTheme="minorHAnsi" w:hAnsiTheme="minorHAnsi" w:cs="Bookerly-Regular"/>
          <w:color w:val="132E3B"/>
        </w:rPr>
        <w:t>Inside</w:t>
      </w:r>
    </w:p>
    <w:p w:rsidR="00A0664D" w:rsidRDefault="00A0664D" w:rsidP="00C56DB2">
      <w:pPr>
        <w:autoSpaceDE w:val="0"/>
        <w:autoSpaceDN w:val="0"/>
        <w:adjustRightInd w:val="0"/>
        <w:jc w:val="center"/>
        <w:rPr>
          <w:rFonts w:asciiTheme="minorHAnsi" w:hAnsiTheme="minorHAnsi" w:cs="Bookerly-Regular"/>
          <w:color w:val="132E3B"/>
        </w:rPr>
      </w:pPr>
    </w:p>
    <w:p w:rsidR="00C56DB2" w:rsidRDefault="00C56DB2" w:rsidP="00C56DB2">
      <w:pPr>
        <w:autoSpaceDE w:val="0"/>
        <w:autoSpaceDN w:val="0"/>
        <w:adjustRightInd w:val="0"/>
        <w:jc w:val="center"/>
        <w:rPr>
          <w:rFonts w:asciiTheme="minorHAnsi" w:hAnsiTheme="minorHAnsi" w:cs="Bookerly-Regular"/>
          <w:color w:val="132E3B"/>
        </w:rPr>
      </w:pPr>
      <w:r>
        <w:rPr>
          <w:rFonts w:asciiTheme="minorHAnsi" w:hAnsiTheme="minorHAnsi" w:cs="Bookerly-Regular"/>
          <w:color w:val="132E3B"/>
        </w:rPr>
        <w:t>Happy Holidays from Dominion Valley Country Club!</w:t>
      </w:r>
    </w:p>
    <w:p w:rsidR="00C56DB2" w:rsidRPr="00C56DB2" w:rsidRDefault="00C56DB2" w:rsidP="00C56DB2">
      <w:pPr>
        <w:autoSpaceDE w:val="0"/>
        <w:autoSpaceDN w:val="0"/>
        <w:adjustRightInd w:val="0"/>
        <w:jc w:val="center"/>
        <w:rPr>
          <w:rFonts w:asciiTheme="minorHAnsi" w:hAnsiTheme="minorHAnsi" w:cs="Bookerly-Regular"/>
          <w:color w:val="132E3B"/>
        </w:rPr>
      </w:pPr>
      <w:r w:rsidRPr="00C56DB2">
        <w:rPr>
          <w:rFonts w:asciiTheme="minorHAnsi" w:hAnsiTheme="minorHAnsi" w:cs="Bookerly-Regular"/>
          <w:color w:val="132E3B"/>
        </w:rPr>
        <w:t xml:space="preserve">Inside you’ll find our favorite </w:t>
      </w:r>
      <w:r>
        <w:rPr>
          <w:rFonts w:asciiTheme="minorHAnsi" w:hAnsiTheme="minorHAnsi" w:cs="Bookerly-Regular"/>
          <w:color w:val="132E3B"/>
        </w:rPr>
        <w:t>gifts</w:t>
      </w:r>
      <w:r w:rsidRPr="00C56DB2">
        <w:rPr>
          <w:rFonts w:asciiTheme="minorHAnsi" w:hAnsiTheme="minorHAnsi" w:cs="Bookerly-Regular"/>
          <w:color w:val="132E3B"/>
        </w:rPr>
        <w:t xml:space="preserve"> for every</w:t>
      </w:r>
    </w:p>
    <w:p w:rsidR="00C56DB2" w:rsidRPr="00C56DB2" w:rsidRDefault="00C56DB2" w:rsidP="00C56DB2">
      <w:pPr>
        <w:autoSpaceDE w:val="0"/>
        <w:autoSpaceDN w:val="0"/>
        <w:adjustRightInd w:val="0"/>
        <w:jc w:val="center"/>
        <w:rPr>
          <w:rFonts w:asciiTheme="minorHAnsi" w:hAnsiTheme="minorHAnsi" w:cs="Bookerly-Regular"/>
          <w:color w:val="132E3B"/>
        </w:rPr>
      </w:pPr>
      <w:r>
        <w:rPr>
          <w:rFonts w:asciiTheme="minorHAnsi" w:hAnsiTheme="minorHAnsi" w:cs="Bookerly-Regular"/>
          <w:color w:val="132E3B"/>
        </w:rPr>
        <w:t>age and every hobby</w:t>
      </w:r>
      <w:r w:rsidRPr="00C56DB2">
        <w:rPr>
          <w:rFonts w:asciiTheme="minorHAnsi" w:hAnsiTheme="minorHAnsi" w:cs="Bookerly-Regular"/>
          <w:color w:val="132E3B"/>
        </w:rPr>
        <w:t xml:space="preserve"> on your list.</w:t>
      </w:r>
    </w:p>
    <w:p w:rsidR="00C56DB2" w:rsidRDefault="00C56DB2" w:rsidP="00C56DB2">
      <w:pPr>
        <w:autoSpaceDE w:val="0"/>
        <w:autoSpaceDN w:val="0"/>
        <w:adjustRightInd w:val="0"/>
        <w:jc w:val="center"/>
        <w:rPr>
          <w:rFonts w:asciiTheme="minorHAnsi" w:hAnsiTheme="minorHAnsi" w:cs="Bookerly-Regular"/>
          <w:color w:val="132E3B"/>
        </w:rPr>
      </w:pPr>
      <w:r w:rsidRPr="00C56DB2">
        <w:rPr>
          <w:rFonts w:asciiTheme="minorHAnsi" w:hAnsiTheme="minorHAnsi" w:cs="Bookerly-Regular"/>
          <w:color w:val="132E3B"/>
        </w:rPr>
        <w:t xml:space="preserve">So, gather the family </w:t>
      </w:r>
      <w:r>
        <w:rPr>
          <w:rFonts w:asciiTheme="minorHAnsi" w:hAnsiTheme="minorHAnsi" w:cs="Bookerly-Regular"/>
          <w:color w:val="132E3B"/>
        </w:rPr>
        <w:t>at your Club this holiday season</w:t>
      </w:r>
      <w:r w:rsidRPr="00C56DB2">
        <w:rPr>
          <w:rFonts w:asciiTheme="minorHAnsi" w:hAnsiTheme="minorHAnsi" w:cs="Bookerly-Regular"/>
          <w:color w:val="132E3B"/>
        </w:rPr>
        <w:t xml:space="preserve">, </w:t>
      </w:r>
    </w:p>
    <w:p w:rsidR="00C56DB2" w:rsidRPr="00C56DB2" w:rsidRDefault="00C56DB2" w:rsidP="00C56DB2">
      <w:pPr>
        <w:autoSpaceDE w:val="0"/>
        <w:autoSpaceDN w:val="0"/>
        <w:adjustRightInd w:val="0"/>
        <w:jc w:val="center"/>
        <w:rPr>
          <w:rFonts w:asciiTheme="minorHAnsi" w:hAnsiTheme="minorHAnsi" w:cs="Bookerly-Regular"/>
          <w:color w:val="132E3B"/>
        </w:rPr>
      </w:pPr>
      <w:r>
        <w:rPr>
          <w:rFonts w:asciiTheme="minorHAnsi" w:hAnsiTheme="minorHAnsi" w:cs="Bookerly-Regular"/>
          <w:color w:val="132E3B"/>
        </w:rPr>
        <w:t>share some eggnog</w:t>
      </w:r>
      <w:r w:rsidRPr="00C56DB2">
        <w:rPr>
          <w:rFonts w:asciiTheme="minorHAnsi" w:hAnsiTheme="minorHAnsi" w:cs="Bookerly-Regular"/>
          <w:color w:val="132E3B"/>
        </w:rPr>
        <w:t>, and prepare</w:t>
      </w:r>
    </w:p>
    <w:p w:rsidR="00C56DB2" w:rsidRPr="00C56DB2" w:rsidRDefault="00C56DB2" w:rsidP="00C56DB2">
      <w:pPr>
        <w:jc w:val="center"/>
        <w:rPr>
          <w:rFonts w:asciiTheme="minorHAnsi" w:hAnsiTheme="minorHAnsi"/>
        </w:rPr>
      </w:pPr>
      <w:r w:rsidRPr="00C56DB2">
        <w:rPr>
          <w:rFonts w:asciiTheme="minorHAnsi" w:hAnsiTheme="minorHAnsi" w:cs="Bookerly-Regular"/>
          <w:color w:val="132E3B"/>
        </w:rPr>
        <w:t xml:space="preserve">yourself to </w:t>
      </w:r>
      <w:r w:rsidRPr="00C56DB2">
        <w:rPr>
          <w:rFonts w:asciiTheme="minorHAnsi" w:hAnsiTheme="minorHAnsi" w:cs="Bookerly-Italic"/>
          <w:i/>
          <w:iCs/>
          <w:color w:val="132E3B"/>
        </w:rPr>
        <w:t xml:space="preserve">sleigh </w:t>
      </w:r>
      <w:r w:rsidRPr="00C56DB2">
        <w:rPr>
          <w:rFonts w:asciiTheme="minorHAnsi" w:hAnsiTheme="minorHAnsi" w:cs="Bookerly-Regular"/>
          <w:color w:val="132E3B"/>
        </w:rPr>
        <w:t>the holidays.</w:t>
      </w:r>
      <w:r>
        <w:rPr>
          <w:rFonts w:asciiTheme="minorHAnsi" w:hAnsiTheme="minorHAnsi" w:cs="Bookerly-Regular"/>
          <w:color w:val="132E3B"/>
        </w:rPr>
        <w:t xml:space="preserve"> (pic of holiday sleigh)</w:t>
      </w:r>
    </w:p>
    <w:p w:rsidR="00C56DB2" w:rsidRDefault="00C56DB2" w:rsidP="006341B0"/>
    <w:p w:rsidR="00C572B3" w:rsidRDefault="00C572B3" w:rsidP="00A0664D">
      <w:pPr>
        <w:ind w:left="1440" w:firstLine="720"/>
      </w:pPr>
      <w:r>
        <w:t>Wishlist page where people can write it in what they want</w:t>
      </w:r>
    </w:p>
    <w:p w:rsidR="00C56DB2" w:rsidRDefault="00C56DB2" w:rsidP="006341B0">
      <w:r>
        <w:t xml:space="preserve">Example:  </w:t>
      </w:r>
      <w:hyperlink r:id="rId5" w:history="1">
        <w:r w:rsidRPr="00FA1378">
          <w:rPr>
            <w:rStyle w:val="Hyperlink"/>
          </w:rPr>
          <w:t>https://d39w7f4ix9f5s9.cloudfront.net/8e/78/c4aca7ab4a5dab4097712bc731b2/a-holiday-of-play-1.pdf?utm_source=gcaweb&amp;utm_medium=dayone&amp;utm_campaign=ret&amp;utm_term=lookbook</w:t>
        </w:r>
      </w:hyperlink>
      <w:r>
        <w:t xml:space="preserve"> </w:t>
      </w:r>
    </w:p>
    <w:p w:rsidR="00C572B3" w:rsidRDefault="00C572B3" w:rsidP="006341B0"/>
    <w:p w:rsidR="00BA3ED4" w:rsidRDefault="00BA3ED4" w:rsidP="006341B0">
      <w:r>
        <w:t xml:space="preserve">TABLE OF </w:t>
      </w:r>
      <w:proofErr w:type="gramStart"/>
      <w:r>
        <w:t>CONTENTS</w:t>
      </w:r>
      <w:r w:rsidR="00A81406">
        <w:t xml:space="preserve">  </w:t>
      </w:r>
      <w:r w:rsidR="00A0664D">
        <w:t>in</w:t>
      </w:r>
      <w:proofErr w:type="gramEnd"/>
      <w:r w:rsidR="00A0664D">
        <w:t xml:space="preserve"> </w:t>
      </w:r>
      <w:r w:rsidR="00A0664D" w:rsidRPr="00A0664D">
        <w:rPr>
          <w:color w:val="FF0000"/>
        </w:rPr>
        <w:t>red</w:t>
      </w:r>
      <w:r w:rsidR="00A0664D">
        <w:rPr>
          <w:color w:val="FF0000"/>
        </w:rPr>
        <w:t xml:space="preserve"> </w:t>
      </w:r>
      <w:r w:rsidR="00A0664D" w:rsidRPr="00A0664D">
        <w:t>below as headings</w:t>
      </w:r>
    </w:p>
    <w:p w:rsidR="004F0313" w:rsidRDefault="004F0313" w:rsidP="006341B0">
      <w:pPr>
        <w:rPr>
          <w:color w:val="FF0000"/>
        </w:rPr>
      </w:pPr>
      <w:r w:rsidRPr="006605D9">
        <w:rPr>
          <w:color w:val="FF0000"/>
        </w:rPr>
        <w:t>Gifts under $</w:t>
      </w:r>
      <w:r w:rsidR="00A1790A">
        <w:rPr>
          <w:color w:val="FF0000"/>
        </w:rPr>
        <w:t>5</w:t>
      </w:r>
      <w:r w:rsidRPr="006605D9">
        <w:rPr>
          <w:color w:val="FF0000"/>
        </w:rPr>
        <w:t>0</w:t>
      </w:r>
      <w:r w:rsidR="00C97A5E">
        <w:rPr>
          <w:color w:val="FF0000"/>
        </w:rPr>
        <w:t xml:space="preserve"> (we need one page for this</w:t>
      </w:r>
      <w:r w:rsidR="00BE48CE">
        <w:rPr>
          <w:color w:val="FF0000"/>
        </w:rPr>
        <w:t xml:space="preserve"> – see page 3 in this example  </w:t>
      </w:r>
      <w:hyperlink r:id="rId6" w:history="1">
        <w:r w:rsidR="00BE48CE" w:rsidRPr="00FA1378">
          <w:rPr>
            <w:rStyle w:val="Hyperlink"/>
          </w:rPr>
          <w:t>https://resources.epageview.com/mken-us/Holiday-Look/9371bf60-9475-46c6-8b3b-16d06bd72c15/918-Look-Book-9-18-18-EN_V1.pdf</w:t>
        </w:r>
      </w:hyperlink>
      <w:r w:rsidR="00BE48CE">
        <w:rPr>
          <w:color w:val="FF0000"/>
        </w:rPr>
        <w:t xml:space="preserve">)  </w:t>
      </w:r>
    </w:p>
    <w:p w:rsidR="00770EAD" w:rsidRPr="00770EAD" w:rsidRDefault="00A1790A" w:rsidP="00770EAD">
      <w:pPr>
        <w:ind w:firstLine="720"/>
      </w:pPr>
      <w:r>
        <w:t>Divot Tool</w:t>
      </w:r>
      <w:r w:rsidR="00BE48CE">
        <w:t xml:space="preserve"> $xx</w:t>
      </w:r>
    </w:p>
    <w:p w:rsidR="00770EAD" w:rsidRDefault="00770EAD" w:rsidP="00770EAD">
      <w:pPr>
        <w:ind w:firstLine="720"/>
      </w:pPr>
      <w:r w:rsidRPr="00770EAD">
        <w:t>$</w:t>
      </w:r>
      <w:r w:rsidR="00A1790A">
        <w:t>5</w:t>
      </w:r>
      <w:r w:rsidRPr="00770EAD">
        <w:t>0 gift card – get $10 free ($</w:t>
      </w:r>
      <w:r w:rsidR="00A1790A">
        <w:t>6</w:t>
      </w:r>
      <w:r w:rsidRPr="00770EAD">
        <w:t>0 value)</w:t>
      </w:r>
    </w:p>
    <w:p w:rsidR="00770EAD" w:rsidRDefault="00770EAD" w:rsidP="00770EAD">
      <w:pPr>
        <w:ind w:firstLine="720"/>
      </w:pPr>
      <w:r>
        <w:t>Monogram Tennis Balls</w:t>
      </w:r>
      <w:r w:rsidR="00BE48CE">
        <w:t xml:space="preserve"> $xx</w:t>
      </w:r>
    </w:p>
    <w:p w:rsidR="00BE48CE" w:rsidRDefault="00A1790A" w:rsidP="00770EAD">
      <w:pPr>
        <w:ind w:firstLine="720"/>
      </w:pPr>
      <w:r>
        <w:t>Club Logo Head Cover</w:t>
      </w:r>
      <w:r w:rsidR="00BE48CE">
        <w:t xml:space="preserve"> $xx</w:t>
      </w:r>
    </w:p>
    <w:p w:rsidR="00A1790A" w:rsidRDefault="00A1790A" w:rsidP="00770EAD">
      <w:pPr>
        <w:ind w:firstLine="720"/>
      </w:pPr>
      <w:r>
        <w:t>Pro V1 $50</w:t>
      </w:r>
    </w:p>
    <w:p w:rsidR="00770EAD" w:rsidRPr="00770EAD" w:rsidRDefault="00770EAD" w:rsidP="00770EAD">
      <w:pPr>
        <w:ind w:firstLine="720"/>
      </w:pPr>
    </w:p>
    <w:p w:rsidR="00485A3D" w:rsidRPr="006605D9" w:rsidRDefault="00485A3D" w:rsidP="006341B0">
      <w:pPr>
        <w:rPr>
          <w:color w:val="FF0000"/>
        </w:rPr>
      </w:pPr>
    </w:p>
    <w:p w:rsidR="00BA3ED4" w:rsidRPr="006605D9" w:rsidRDefault="00BA3ED4" w:rsidP="006341B0">
      <w:pPr>
        <w:rPr>
          <w:color w:val="FF0000"/>
        </w:rPr>
      </w:pPr>
      <w:r w:rsidRPr="006605D9">
        <w:rPr>
          <w:color w:val="FF0000"/>
        </w:rPr>
        <w:t>Personalized Experiences</w:t>
      </w:r>
    </w:p>
    <w:p w:rsidR="006605D9" w:rsidRDefault="006605D9" w:rsidP="006605D9">
      <w:pPr>
        <w:ind w:left="720"/>
        <w:rPr>
          <w:rFonts w:eastAsia="Times New Roman"/>
        </w:rPr>
      </w:pPr>
      <w:r>
        <w:rPr>
          <w:rFonts w:eastAsia="Times New Roman"/>
        </w:rPr>
        <w:t xml:space="preserve">VIP Member </w:t>
      </w:r>
      <w:r w:rsidR="00BE48CE" w:rsidRPr="00BE48CE">
        <w:rPr>
          <w:rFonts w:eastAsia="Times New Roman"/>
        </w:rPr>
        <w:t>Experience</w:t>
      </w:r>
      <w:r>
        <w:rPr>
          <w:rFonts w:eastAsia="Times New Roman"/>
        </w:rPr>
        <w:t xml:space="preserve"> </w:t>
      </w:r>
    </w:p>
    <w:p w:rsidR="00BE48CE" w:rsidRDefault="00BE48CE" w:rsidP="006605D9">
      <w:pPr>
        <w:ind w:left="720"/>
        <w:rPr>
          <w:rFonts w:eastAsia="Times New Roman"/>
        </w:rPr>
      </w:pPr>
      <w:r>
        <w:rPr>
          <w:rFonts w:eastAsia="Times New Roman"/>
        </w:rPr>
        <w:tab/>
      </w:r>
      <w:r w:rsidR="00A0664D">
        <w:rPr>
          <w:rFonts w:eastAsia="Times New Roman"/>
        </w:rPr>
        <w:t>Enjoy a r</w:t>
      </w:r>
      <w:r>
        <w:rPr>
          <w:rFonts w:eastAsia="Times New Roman"/>
        </w:rPr>
        <w:t xml:space="preserve">ound of Golf for four with our head golf professional accompanying you with </w:t>
      </w:r>
      <w:r w:rsidR="00A0664D">
        <w:rPr>
          <w:rFonts w:eastAsia="Times New Roman"/>
        </w:rPr>
        <w:t xml:space="preserve">individualized </w:t>
      </w:r>
      <w:r>
        <w:rPr>
          <w:rFonts w:eastAsia="Times New Roman"/>
        </w:rPr>
        <w:t xml:space="preserve">playing </w:t>
      </w:r>
      <w:r w:rsidR="00A0664D">
        <w:rPr>
          <w:rFonts w:eastAsia="Times New Roman"/>
        </w:rPr>
        <w:t>instruction</w:t>
      </w:r>
      <w:r>
        <w:rPr>
          <w:rFonts w:eastAsia="Times New Roman"/>
        </w:rPr>
        <w:t xml:space="preserve"> for three </w:t>
      </w:r>
      <w:r w:rsidR="00A0664D">
        <w:rPr>
          <w:rFonts w:eastAsia="Times New Roman"/>
        </w:rPr>
        <w:t>holes, followed</w:t>
      </w:r>
      <w:r>
        <w:rPr>
          <w:rFonts w:eastAsia="Times New Roman"/>
        </w:rPr>
        <w:t xml:space="preserve"> by a unique behind the scenes</w:t>
      </w:r>
      <w:r w:rsidR="00A0664D">
        <w:rPr>
          <w:rFonts w:eastAsia="Times New Roman"/>
        </w:rPr>
        <w:t xml:space="preserve"> four course</w:t>
      </w:r>
      <w:r>
        <w:rPr>
          <w:rFonts w:eastAsia="Times New Roman"/>
        </w:rPr>
        <w:t xml:space="preserve"> dinner in our kitchen accompanied with paired wines.</w:t>
      </w:r>
    </w:p>
    <w:p w:rsidR="00BE48CE" w:rsidRDefault="00BE48CE" w:rsidP="006605D9">
      <w:pPr>
        <w:ind w:left="720"/>
        <w:rPr>
          <w:rFonts w:eastAsia="Times New Roman"/>
        </w:rPr>
      </w:pPr>
      <w:r>
        <w:rPr>
          <w:rFonts w:eastAsia="Times New Roman"/>
        </w:rPr>
        <w:tab/>
      </w:r>
    </w:p>
    <w:p w:rsidR="006605D9" w:rsidRDefault="006605D9" w:rsidP="006605D9">
      <w:pPr>
        <w:ind w:left="720"/>
        <w:rPr>
          <w:rFonts w:eastAsia="Times New Roman"/>
        </w:rPr>
      </w:pPr>
      <w:r>
        <w:rPr>
          <w:rFonts w:eastAsia="Times New Roman"/>
        </w:rPr>
        <w:t>Monthly/Seasonal subscription box</w:t>
      </w:r>
    </w:p>
    <w:p w:rsidR="00A0664D" w:rsidRDefault="00A0664D" w:rsidP="006605D9">
      <w:pPr>
        <w:ind w:left="720"/>
        <w:rPr>
          <w:rFonts w:eastAsia="Times New Roman"/>
        </w:rPr>
      </w:pPr>
      <w:r>
        <w:rPr>
          <w:rFonts w:eastAsia="Times New Roman"/>
        </w:rPr>
        <w:tab/>
      </w:r>
      <w:r w:rsidR="004D01B7" w:rsidRPr="004D01B7">
        <w:rPr>
          <w:rFonts w:eastAsia="Times New Roman"/>
          <w:highlight w:val="cyan"/>
        </w:rPr>
        <w:t>Experience a lifetime of Saturdays each month with one of our Subscription Boxes! We are offering a custom box that, depending on the time of year, will reflect the seasonal atmosphere at Dominion Valley.</w:t>
      </w:r>
    </w:p>
    <w:p w:rsidR="006605D9" w:rsidRDefault="006605D9" w:rsidP="006605D9">
      <w:pPr>
        <w:ind w:left="720"/>
        <w:rPr>
          <w:rFonts w:eastAsia="Times New Roman"/>
        </w:rPr>
      </w:pPr>
      <w:r>
        <w:rPr>
          <w:rFonts w:eastAsia="Times New Roman"/>
        </w:rPr>
        <w:t>A “trifecta” package that combines something from Golf, F&amp;B, and Fitness</w:t>
      </w:r>
    </w:p>
    <w:p w:rsidR="00A0664D" w:rsidRDefault="00A0664D" w:rsidP="006605D9">
      <w:pPr>
        <w:ind w:left="720"/>
        <w:rPr>
          <w:rFonts w:eastAsia="Times New Roman"/>
        </w:rPr>
      </w:pPr>
      <w:r>
        <w:rPr>
          <w:rFonts w:eastAsia="Times New Roman"/>
        </w:rPr>
        <w:tab/>
      </w:r>
      <w:r w:rsidR="004D01B7" w:rsidRPr="004D01B7">
        <w:rPr>
          <w:rFonts w:eastAsia="Times New Roman"/>
          <w:highlight w:val="cyan"/>
        </w:rPr>
        <w:t xml:space="preserve">Need a gift idea for someone? Try out of ‘Trifecta’ package that will give one lucky Member a Golf, Fitness, and Dining Experience tailored to their skill level. Not a great golfer? Not to worry, Mason and his staff will get you taken care of. </w:t>
      </w:r>
    </w:p>
    <w:p w:rsidR="006605D9" w:rsidRDefault="006605D9" w:rsidP="006605D9">
      <w:pPr>
        <w:ind w:left="720"/>
        <w:rPr>
          <w:rFonts w:eastAsia="Times New Roman"/>
        </w:rPr>
      </w:pPr>
      <w:r>
        <w:rPr>
          <w:rFonts w:eastAsia="Times New Roman"/>
        </w:rPr>
        <w:t>VIP Clubhouse Tour &amp; Invite to Soft Opening – DVCC Only</w:t>
      </w:r>
    </w:p>
    <w:p w:rsidR="00A0664D" w:rsidRDefault="00A0664D" w:rsidP="006605D9">
      <w:pPr>
        <w:ind w:left="720"/>
        <w:rPr>
          <w:rFonts w:eastAsia="Times New Roman"/>
        </w:rPr>
      </w:pPr>
      <w:r>
        <w:rPr>
          <w:rFonts w:eastAsia="Times New Roman"/>
        </w:rPr>
        <w:tab/>
      </w:r>
      <w:r w:rsidR="004B36FD" w:rsidRPr="004D01B7">
        <w:rPr>
          <w:rFonts w:eastAsia="Times New Roman"/>
          <w:highlight w:val="cyan"/>
        </w:rPr>
        <w:t xml:space="preserve">Get an EXCLUSIVE behind-the-scenes tour of the </w:t>
      </w:r>
      <w:proofErr w:type="gramStart"/>
      <w:r w:rsidR="004B36FD" w:rsidRPr="004D01B7">
        <w:rPr>
          <w:rFonts w:eastAsia="Times New Roman"/>
          <w:highlight w:val="cyan"/>
        </w:rPr>
        <w:t>brand new</w:t>
      </w:r>
      <w:proofErr w:type="gramEnd"/>
      <w:r w:rsidR="004B36FD" w:rsidRPr="004D01B7">
        <w:rPr>
          <w:rFonts w:eastAsia="Times New Roman"/>
          <w:highlight w:val="cyan"/>
        </w:rPr>
        <w:t xml:space="preserve"> Dominion Valley Clubhouse. Walk through with your host, General Manager</w:t>
      </w:r>
      <w:r w:rsidR="00865EA7">
        <w:rPr>
          <w:rFonts w:eastAsia="Times New Roman"/>
          <w:highlight w:val="cyan"/>
        </w:rPr>
        <w:t>,</w:t>
      </w:r>
      <w:r w:rsidR="004B36FD" w:rsidRPr="004D01B7">
        <w:rPr>
          <w:rFonts w:eastAsia="Times New Roman"/>
          <w:highlight w:val="cyan"/>
        </w:rPr>
        <w:t xml:space="preserve"> Scott Campbell, and be one of the first </w:t>
      </w:r>
      <w:r w:rsidR="004B36FD" w:rsidRPr="004D01B7">
        <w:rPr>
          <w:rFonts w:eastAsia="Times New Roman"/>
          <w:highlight w:val="cyan"/>
        </w:rPr>
        <w:lastRenderedPageBreak/>
        <w:t xml:space="preserve">Members to see the layout of </w:t>
      </w:r>
      <w:r w:rsidR="004D01B7" w:rsidRPr="004D01B7">
        <w:rPr>
          <w:rFonts w:eastAsia="Times New Roman"/>
          <w:highlight w:val="cyan"/>
        </w:rPr>
        <w:t xml:space="preserve">the facility. You’ll also be invited to the restaurant’s soft opening where we’ll be revealing our </w:t>
      </w:r>
      <w:proofErr w:type="gramStart"/>
      <w:r w:rsidR="004D01B7" w:rsidRPr="004D01B7">
        <w:rPr>
          <w:rFonts w:eastAsia="Times New Roman"/>
          <w:highlight w:val="cyan"/>
        </w:rPr>
        <w:t>much anticipated</w:t>
      </w:r>
      <w:proofErr w:type="gramEnd"/>
      <w:r w:rsidR="004D01B7" w:rsidRPr="004D01B7">
        <w:rPr>
          <w:rFonts w:eastAsia="Times New Roman"/>
          <w:highlight w:val="cyan"/>
        </w:rPr>
        <w:t xml:space="preserve"> dinner &amp; craft cocktail menus for the first time ever!</w:t>
      </w:r>
    </w:p>
    <w:p w:rsidR="00485A3D" w:rsidRDefault="00485A3D" w:rsidP="006605D9">
      <w:pPr>
        <w:ind w:left="720"/>
        <w:rPr>
          <w:rFonts w:eastAsia="Times New Roman"/>
        </w:rPr>
      </w:pPr>
      <w:r>
        <w:rPr>
          <w:rFonts w:eastAsia="Times New Roman"/>
        </w:rPr>
        <w:t>Play a round of golf with General Manager</w:t>
      </w:r>
    </w:p>
    <w:p w:rsidR="00A0664D" w:rsidRDefault="00A0664D" w:rsidP="006605D9">
      <w:pPr>
        <w:ind w:left="720"/>
        <w:rPr>
          <w:rFonts w:eastAsia="Times New Roman"/>
        </w:rPr>
      </w:pPr>
      <w:r>
        <w:rPr>
          <w:rFonts w:eastAsia="Times New Roman"/>
        </w:rPr>
        <w:tab/>
      </w:r>
      <w:r w:rsidR="004D01B7" w:rsidRPr="004D01B7">
        <w:rPr>
          <w:rFonts w:eastAsia="Times New Roman"/>
          <w:highlight w:val="cyan"/>
        </w:rPr>
        <w:t>Test your golf skills against the Club</w:t>
      </w:r>
      <w:r w:rsidR="00865EA7">
        <w:rPr>
          <w:rFonts w:eastAsia="Times New Roman"/>
          <w:highlight w:val="cyan"/>
        </w:rPr>
        <w:t>’s</w:t>
      </w:r>
      <w:r w:rsidR="004D01B7" w:rsidRPr="004D01B7">
        <w:rPr>
          <w:rFonts w:eastAsia="Times New Roman"/>
          <w:highlight w:val="cyan"/>
        </w:rPr>
        <w:t xml:space="preserve"> General Manager</w:t>
      </w:r>
      <w:r w:rsidR="00865EA7">
        <w:rPr>
          <w:rFonts w:eastAsia="Times New Roman"/>
          <w:highlight w:val="cyan"/>
        </w:rPr>
        <w:t xml:space="preserve"> </w:t>
      </w:r>
      <w:r w:rsidR="004D01B7" w:rsidRPr="004D01B7">
        <w:rPr>
          <w:rFonts w:eastAsia="Times New Roman"/>
          <w:highlight w:val="cyan"/>
        </w:rPr>
        <w:t>and former All-American</w:t>
      </w:r>
      <w:r w:rsidR="00865EA7">
        <w:rPr>
          <w:rFonts w:eastAsia="Times New Roman"/>
          <w:highlight w:val="cyan"/>
        </w:rPr>
        <w:t>,</w:t>
      </w:r>
      <w:r w:rsidR="004D01B7" w:rsidRPr="004D01B7">
        <w:rPr>
          <w:rFonts w:eastAsia="Times New Roman"/>
          <w:highlight w:val="cyan"/>
        </w:rPr>
        <w:t xml:space="preserve"> Scott Campbell.</w:t>
      </w:r>
    </w:p>
    <w:p w:rsidR="00AE3F10" w:rsidRDefault="00AE3F10" w:rsidP="00AE3F10">
      <w:pPr>
        <w:rPr>
          <w:color w:val="FF0000"/>
        </w:rPr>
      </w:pPr>
    </w:p>
    <w:p w:rsidR="00AE3F10" w:rsidRPr="00AE3F10" w:rsidRDefault="00AE3F10" w:rsidP="00AE3F10">
      <w:pPr>
        <w:rPr>
          <w:color w:val="FF0000"/>
        </w:rPr>
      </w:pPr>
      <w:r>
        <w:rPr>
          <w:color w:val="FF0000"/>
        </w:rPr>
        <w:t>Ring in the new year</w:t>
      </w:r>
    </w:p>
    <w:p w:rsidR="00A0664D" w:rsidRDefault="00AE3F10" w:rsidP="00AE3F10">
      <w:pPr>
        <w:ind w:firstLine="720"/>
      </w:pPr>
      <w:r w:rsidRPr="00AE3F10">
        <w:t>Champagne/chocolate covered strawberries on NYE</w:t>
      </w:r>
      <w:r>
        <w:t xml:space="preserve"> </w:t>
      </w:r>
    </w:p>
    <w:p w:rsidR="00AE3F10" w:rsidRDefault="00A0664D" w:rsidP="00A0664D">
      <w:pPr>
        <w:ind w:left="720" w:firstLine="720"/>
      </w:pPr>
      <w:r>
        <w:t xml:space="preserve">1 bottle of </w:t>
      </w:r>
      <w:r w:rsidR="00AE3F10">
        <w:t>Veuve and</w:t>
      </w:r>
      <w:r>
        <w:t xml:space="preserve"> one</w:t>
      </w:r>
      <w:r w:rsidR="00AE3F10">
        <w:t xml:space="preserve"> dozen strawberries</w:t>
      </w:r>
      <w:r>
        <w:t xml:space="preserve"> $xx</w:t>
      </w:r>
    </w:p>
    <w:p w:rsidR="00A0664D" w:rsidRDefault="00A0664D" w:rsidP="00A0664D">
      <w:pPr>
        <w:ind w:left="720" w:firstLine="720"/>
      </w:pPr>
      <w:r>
        <w:t>Quantity _____</w:t>
      </w:r>
    </w:p>
    <w:p w:rsidR="00A0664D" w:rsidRDefault="00AE3F10" w:rsidP="00AE3F10">
      <w:pPr>
        <w:ind w:firstLine="720"/>
      </w:pPr>
      <w:r w:rsidRPr="00AE3F10">
        <w:t xml:space="preserve">Party Prep </w:t>
      </w:r>
    </w:p>
    <w:p w:rsidR="00A0664D" w:rsidRDefault="00A0664D" w:rsidP="00A0664D">
      <w:pPr>
        <w:ind w:left="1440" w:firstLine="720"/>
      </w:pPr>
      <w:r>
        <w:t xml:space="preserve">Make the new year easy by letting the Dominion Valley team prep for your party.  </w:t>
      </w:r>
    </w:p>
    <w:p w:rsidR="00A0664D" w:rsidRPr="00AE3F10" w:rsidRDefault="00A0664D" w:rsidP="00A0664D">
      <w:pPr>
        <w:ind w:left="1440" w:firstLine="720"/>
      </w:pPr>
      <w:r>
        <w:t>Resident delivery/</w:t>
      </w:r>
      <w:proofErr w:type="gramStart"/>
      <w:r>
        <w:t>Non Resident</w:t>
      </w:r>
      <w:proofErr w:type="gramEnd"/>
      <w:r>
        <w:t xml:space="preserve"> Pickup</w:t>
      </w:r>
    </w:p>
    <w:p w:rsidR="00A0664D" w:rsidRDefault="00A0664D" w:rsidP="00A0664D">
      <w:pPr>
        <w:ind w:left="1440"/>
      </w:pPr>
      <w:r>
        <w:t>P</w:t>
      </w:r>
      <w:r w:rsidR="00AE3F10" w:rsidRPr="00AE3F10">
        <w:t>latter</w:t>
      </w:r>
      <w:r>
        <w:t>s feed 4-6 people:</w:t>
      </w:r>
    </w:p>
    <w:p w:rsidR="00A0664D" w:rsidRDefault="00AE3F10" w:rsidP="00A0664D">
      <w:pPr>
        <w:ind w:left="1440" w:firstLine="720"/>
      </w:pPr>
      <w:proofErr w:type="spellStart"/>
      <w:r w:rsidRPr="00AE3F10">
        <w:t>charcutterie</w:t>
      </w:r>
      <w:proofErr w:type="spellEnd"/>
    </w:p>
    <w:p w:rsidR="00A0664D" w:rsidRDefault="00AE3F10" w:rsidP="00A0664D">
      <w:pPr>
        <w:ind w:left="1440" w:firstLine="720"/>
      </w:pPr>
      <w:r w:rsidRPr="00AE3F10">
        <w:t>fruit</w:t>
      </w:r>
    </w:p>
    <w:p w:rsidR="00A0664D" w:rsidRDefault="00A0664D" w:rsidP="00A0664D">
      <w:pPr>
        <w:ind w:left="1440" w:firstLine="720"/>
      </w:pPr>
      <w:r>
        <w:t>veggies</w:t>
      </w:r>
    </w:p>
    <w:p w:rsidR="00A0664D" w:rsidRDefault="00A0664D" w:rsidP="00A0664D">
      <w:pPr>
        <w:ind w:left="1440" w:firstLine="720"/>
      </w:pPr>
      <w:r>
        <w:t>artisanal cheeses</w:t>
      </w:r>
    </w:p>
    <w:p w:rsidR="00A0664D" w:rsidRDefault="00AE3F10" w:rsidP="00A0664D">
      <w:r w:rsidRPr="00AE3F10">
        <w:t>wine</w:t>
      </w:r>
      <w:r w:rsidR="00A0664D">
        <w:t>?????</w:t>
      </w:r>
    </w:p>
    <w:p w:rsidR="00AE3F10" w:rsidRDefault="00AE3F10" w:rsidP="006605D9">
      <w:pPr>
        <w:ind w:left="720"/>
        <w:rPr>
          <w:rFonts w:eastAsia="Times New Roman"/>
        </w:rPr>
      </w:pPr>
    </w:p>
    <w:p w:rsidR="006605D9" w:rsidRDefault="006605D9" w:rsidP="006605D9">
      <w:pPr>
        <w:ind w:left="720"/>
      </w:pPr>
    </w:p>
    <w:p w:rsidR="00BA3ED4" w:rsidRDefault="00BA3ED4" w:rsidP="00BA3ED4">
      <w:pPr>
        <w:rPr>
          <w:color w:val="FF0000"/>
        </w:rPr>
      </w:pPr>
      <w:r w:rsidRPr="006605D9">
        <w:rPr>
          <w:color w:val="FF0000"/>
        </w:rPr>
        <w:t xml:space="preserve">For Your Business </w:t>
      </w:r>
      <w:r w:rsidR="009260B5" w:rsidRPr="00B42CAF">
        <w:rPr>
          <w:color w:val="FF0000"/>
          <w:highlight w:val="cyan"/>
        </w:rPr>
        <w:t>(Logo setup fee may apply)</w:t>
      </w:r>
    </w:p>
    <w:p w:rsidR="006605D9" w:rsidRDefault="006605D9" w:rsidP="006605D9">
      <w:r>
        <w:rPr>
          <w:color w:val="FF0000"/>
        </w:rPr>
        <w:tab/>
      </w:r>
      <w:r>
        <w:t xml:space="preserve">Logo golf balls with your business logo </w:t>
      </w:r>
      <w:r w:rsidR="009260B5">
        <w:t>-</w:t>
      </w:r>
      <w:r>
        <w:t xml:space="preserve"> </w:t>
      </w:r>
      <w:r w:rsidRPr="009260B5">
        <w:rPr>
          <w:highlight w:val="cyan"/>
        </w:rPr>
        <w:t>$</w:t>
      </w:r>
      <w:r w:rsidR="009260B5" w:rsidRPr="009260B5">
        <w:rPr>
          <w:highlight w:val="cyan"/>
        </w:rPr>
        <w:t>55 (see Mercedes Benz Logo)</w:t>
      </w:r>
    </w:p>
    <w:p w:rsidR="006605D9" w:rsidRDefault="006605D9" w:rsidP="006605D9">
      <w:pPr>
        <w:ind w:firstLine="720"/>
      </w:pPr>
      <w:r>
        <w:t xml:space="preserve">Logo shirts with your business logo </w:t>
      </w:r>
      <w:r w:rsidR="009260B5">
        <w:t xml:space="preserve">– </w:t>
      </w:r>
      <w:r w:rsidR="009260B5" w:rsidRPr="009260B5">
        <w:rPr>
          <w:highlight w:val="cyan"/>
        </w:rPr>
        <w:t>Starting at $32 per shirt</w:t>
      </w:r>
    </w:p>
    <w:p w:rsidR="00AE3F10" w:rsidRDefault="00AE3F10" w:rsidP="006605D9">
      <w:pPr>
        <w:ind w:firstLine="720"/>
      </w:pPr>
      <w:r>
        <w:t>Logo hats</w:t>
      </w:r>
      <w:r w:rsidR="00A46E6A">
        <w:t xml:space="preserve"> </w:t>
      </w:r>
      <w:r w:rsidR="009260B5">
        <w:t xml:space="preserve">– </w:t>
      </w:r>
      <w:r w:rsidR="009260B5" w:rsidRPr="009260B5">
        <w:rPr>
          <w:highlight w:val="cyan"/>
        </w:rPr>
        <w:t xml:space="preserve">Starting at </w:t>
      </w:r>
      <w:r w:rsidR="00A46E6A" w:rsidRPr="009260B5">
        <w:rPr>
          <w:highlight w:val="cyan"/>
        </w:rPr>
        <w:t>$</w:t>
      </w:r>
      <w:r w:rsidR="009260B5" w:rsidRPr="009260B5">
        <w:rPr>
          <w:highlight w:val="cyan"/>
        </w:rPr>
        <w:t>18 per hat</w:t>
      </w:r>
    </w:p>
    <w:p w:rsidR="00AE3F10" w:rsidRDefault="00AE3F10" w:rsidP="006605D9">
      <w:pPr>
        <w:ind w:firstLine="720"/>
      </w:pPr>
      <w:r>
        <w:t>Golf Outing (include</w:t>
      </w:r>
      <w:r w:rsidR="00C715A5">
        <w:t>s</w:t>
      </w:r>
      <w:r>
        <w:t xml:space="preserve"> cart, greens fees, lunch, two drinks, sleeve of </w:t>
      </w:r>
      <w:r w:rsidR="009260B5">
        <w:t>Titleist</w:t>
      </w:r>
      <w:r w:rsidR="00C56DB2">
        <w:t xml:space="preserve"> </w:t>
      </w:r>
      <w:r>
        <w:t>balls)</w:t>
      </w:r>
    </w:p>
    <w:p w:rsidR="009260B5" w:rsidRPr="0059628A" w:rsidRDefault="009260B5" w:rsidP="009260B5">
      <w:pPr>
        <w:ind w:left="720" w:firstLine="720"/>
        <w:rPr>
          <w:highlight w:val="cyan"/>
        </w:rPr>
      </w:pPr>
      <w:r w:rsidRPr="0059628A">
        <w:rPr>
          <w:highlight w:val="cyan"/>
        </w:rPr>
        <w:t>1 Foursome $400</w:t>
      </w:r>
    </w:p>
    <w:p w:rsidR="009260B5" w:rsidRPr="0059628A" w:rsidRDefault="009260B5" w:rsidP="009260B5">
      <w:pPr>
        <w:ind w:left="720" w:firstLine="720"/>
        <w:rPr>
          <w:highlight w:val="cyan"/>
        </w:rPr>
      </w:pPr>
      <w:r w:rsidRPr="0059628A">
        <w:rPr>
          <w:highlight w:val="cyan"/>
        </w:rPr>
        <w:t>2 Foursomes $700</w:t>
      </w:r>
    </w:p>
    <w:p w:rsidR="009260B5" w:rsidRPr="0059628A" w:rsidRDefault="009260B5" w:rsidP="009260B5">
      <w:pPr>
        <w:ind w:left="720" w:firstLine="720"/>
        <w:rPr>
          <w:highlight w:val="cyan"/>
        </w:rPr>
      </w:pPr>
      <w:r w:rsidRPr="0059628A">
        <w:rPr>
          <w:highlight w:val="cyan"/>
        </w:rPr>
        <w:t>3 Foursomes $960</w:t>
      </w:r>
    </w:p>
    <w:p w:rsidR="009260B5" w:rsidRDefault="009260B5" w:rsidP="009260B5">
      <w:pPr>
        <w:ind w:left="720" w:firstLine="720"/>
      </w:pPr>
      <w:r w:rsidRPr="0059628A">
        <w:rPr>
          <w:highlight w:val="cyan"/>
        </w:rPr>
        <w:t>4 Foursomes $1,120</w:t>
      </w:r>
    </w:p>
    <w:p w:rsidR="006605D9" w:rsidRPr="006605D9" w:rsidRDefault="006605D9" w:rsidP="00BA3ED4">
      <w:pPr>
        <w:rPr>
          <w:color w:val="FF0000"/>
        </w:rPr>
      </w:pPr>
    </w:p>
    <w:p w:rsidR="00BA3ED4" w:rsidRDefault="00BA3ED4" w:rsidP="006341B0">
      <w:pPr>
        <w:rPr>
          <w:color w:val="FF0000"/>
        </w:rPr>
      </w:pPr>
      <w:r w:rsidRPr="006605D9">
        <w:rPr>
          <w:color w:val="FF0000"/>
        </w:rPr>
        <w:t>Golf</w:t>
      </w:r>
    </w:p>
    <w:p w:rsidR="00485A3D" w:rsidRDefault="00485A3D" w:rsidP="00485A3D">
      <w:pPr>
        <w:rPr>
          <w:rFonts w:eastAsia="Times New Roman"/>
          <w:bCs/>
        </w:rPr>
      </w:pPr>
      <w:r>
        <w:rPr>
          <w:color w:val="FF0000"/>
        </w:rPr>
        <w:tab/>
      </w:r>
      <w:r w:rsidRPr="00485A3D">
        <w:rPr>
          <w:rFonts w:eastAsia="Times New Roman"/>
          <w:bCs/>
        </w:rPr>
        <w:t xml:space="preserve">Golf Fit </w:t>
      </w:r>
      <w:r w:rsidR="004E0D0D">
        <w:rPr>
          <w:rFonts w:eastAsia="Times New Roman"/>
          <w:bCs/>
        </w:rPr>
        <w:t>L</w:t>
      </w:r>
      <w:r w:rsidRPr="00485A3D">
        <w:rPr>
          <w:rFonts w:eastAsia="Times New Roman"/>
          <w:bCs/>
        </w:rPr>
        <w:t>essons</w:t>
      </w:r>
      <w:r w:rsidR="00A0664D">
        <w:rPr>
          <w:rFonts w:eastAsia="Times New Roman"/>
          <w:bCs/>
        </w:rPr>
        <w:t xml:space="preserve"> </w:t>
      </w:r>
      <w:r w:rsidR="00A0664D" w:rsidRPr="004E0D0D">
        <w:rPr>
          <w:rFonts w:eastAsia="Times New Roman"/>
          <w:bCs/>
          <w:highlight w:val="cyan"/>
        </w:rPr>
        <w:t>$</w:t>
      </w:r>
      <w:r w:rsidR="004E0D0D" w:rsidRPr="004E0D0D">
        <w:rPr>
          <w:rFonts w:eastAsia="Times New Roman"/>
          <w:bCs/>
          <w:highlight w:val="cyan"/>
        </w:rPr>
        <w:t>165</w:t>
      </w:r>
    </w:p>
    <w:p w:rsidR="00A0664D" w:rsidRDefault="00E128CA" w:rsidP="00A0664D">
      <w:pPr>
        <w:ind w:left="720" w:firstLine="720"/>
        <w:rPr>
          <w:rFonts w:eastAsia="Times New Roman"/>
          <w:bCs/>
        </w:rPr>
      </w:pPr>
      <w:r w:rsidRPr="005B3EE4">
        <w:rPr>
          <w:rFonts w:eastAsia="Times New Roman"/>
          <w:highlight w:val="cyan"/>
        </w:rPr>
        <w:t xml:space="preserve">Join our </w:t>
      </w:r>
      <w:r w:rsidR="00302720">
        <w:rPr>
          <w:rFonts w:eastAsia="Times New Roman"/>
          <w:highlight w:val="cyan"/>
        </w:rPr>
        <w:t>G</w:t>
      </w:r>
      <w:r w:rsidRPr="005B3EE4">
        <w:rPr>
          <w:rFonts w:eastAsia="Times New Roman"/>
          <w:highlight w:val="cyan"/>
        </w:rPr>
        <w:t xml:space="preserve">olf &amp; </w:t>
      </w:r>
      <w:r w:rsidR="00302720">
        <w:rPr>
          <w:rFonts w:eastAsia="Times New Roman"/>
          <w:highlight w:val="cyan"/>
        </w:rPr>
        <w:t>F</w:t>
      </w:r>
      <w:r w:rsidRPr="005B3EE4">
        <w:rPr>
          <w:rFonts w:eastAsia="Times New Roman"/>
          <w:highlight w:val="cyan"/>
        </w:rPr>
        <w:t>itness professionals on the driving range to break down your golf swing and analyze your biomechanics. Then meet with the fitness professional at the gym to create a fitness &amp; stretch routine that enhances your play and your health.</w:t>
      </w:r>
    </w:p>
    <w:p w:rsidR="00485A3D" w:rsidRDefault="00485A3D" w:rsidP="00485A3D">
      <w:pPr>
        <w:rPr>
          <w:rFonts w:eastAsia="Times New Roman"/>
        </w:rPr>
      </w:pPr>
      <w:r>
        <w:rPr>
          <w:rFonts w:eastAsia="Times New Roman"/>
        </w:rPr>
        <w:tab/>
        <w:t>Personalized golf gifts</w:t>
      </w:r>
      <w:r w:rsidR="00C56DB2">
        <w:rPr>
          <w:rFonts w:eastAsia="Times New Roman"/>
        </w:rPr>
        <w:t xml:space="preserve"> (what are these – need color on this)</w:t>
      </w:r>
    </w:p>
    <w:p w:rsidR="00485A3D" w:rsidRDefault="00485A3D" w:rsidP="00485A3D">
      <w:pPr>
        <w:rPr>
          <w:rFonts w:eastAsia="Times New Roman"/>
        </w:rPr>
      </w:pPr>
      <w:r>
        <w:rPr>
          <w:rFonts w:eastAsia="Times New Roman"/>
        </w:rPr>
        <w:tab/>
        <w:t>gift baskets</w:t>
      </w:r>
    </w:p>
    <w:p w:rsidR="00A0664D" w:rsidRDefault="00A0664D" w:rsidP="00485A3D">
      <w:pPr>
        <w:rPr>
          <w:rFonts w:eastAsia="Times New Roman"/>
          <w:highlight w:val="cyan"/>
        </w:rPr>
      </w:pPr>
      <w:r>
        <w:rPr>
          <w:rFonts w:eastAsia="Times New Roman"/>
        </w:rPr>
        <w:tab/>
      </w:r>
      <w:r>
        <w:rPr>
          <w:rFonts w:eastAsia="Times New Roman"/>
        </w:rPr>
        <w:tab/>
      </w:r>
      <w:r w:rsidR="004D01B7" w:rsidRPr="004D01B7">
        <w:rPr>
          <w:rFonts w:eastAsia="Times New Roman"/>
          <w:highlight w:val="cyan"/>
        </w:rPr>
        <w:t>For the golfer in your life, indulge in one of our personalized golf gifts. They are sure to enjoy them and will think about you every time they hit the links.</w:t>
      </w:r>
    </w:p>
    <w:p w:rsidR="009260B5" w:rsidRDefault="009260B5" w:rsidP="00485A3D">
      <w:pPr>
        <w:rPr>
          <w:rFonts w:eastAsia="Times New Roman"/>
          <w:highlight w:val="cyan"/>
        </w:rPr>
      </w:pPr>
    </w:p>
    <w:p w:rsidR="009260B5" w:rsidRPr="00974F35" w:rsidRDefault="009260B5" w:rsidP="009260B5">
      <w:pPr>
        <w:ind w:firstLine="720"/>
        <w:rPr>
          <w:rFonts w:eastAsia="Times New Roman"/>
          <w:highlight w:val="cyan"/>
        </w:rPr>
      </w:pPr>
      <w:r w:rsidRPr="00974F35">
        <w:rPr>
          <w:rFonts w:eastAsia="Times New Roman"/>
          <w:highlight w:val="cyan"/>
        </w:rPr>
        <w:t xml:space="preserve">Basket #1 </w:t>
      </w:r>
      <w:r>
        <w:rPr>
          <w:rFonts w:eastAsia="Times New Roman"/>
          <w:highlight w:val="cyan"/>
        </w:rPr>
        <w:t xml:space="preserve">- </w:t>
      </w:r>
      <w:r w:rsidRPr="00974F35">
        <w:rPr>
          <w:rFonts w:eastAsia="Times New Roman"/>
          <w:highlight w:val="cyan"/>
        </w:rPr>
        <w:t xml:space="preserve">$80 </w:t>
      </w:r>
      <w:r>
        <w:rPr>
          <w:rFonts w:eastAsia="Times New Roman"/>
          <w:highlight w:val="cyan"/>
        </w:rPr>
        <w:t>– I</w:t>
      </w:r>
      <w:r w:rsidRPr="00974F35">
        <w:rPr>
          <w:rFonts w:eastAsia="Times New Roman"/>
          <w:highlight w:val="cyan"/>
        </w:rPr>
        <w:t>ncludes</w:t>
      </w:r>
      <w:r>
        <w:rPr>
          <w:rFonts w:eastAsia="Times New Roman"/>
          <w:highlight w:val="cyan"/>
        </w:rPr>
        <w:t>:</w:t>
      </w:r>
      <w:r w:rsidRPr="00974F35">
        <w:rPr>
          <w:rFonts w:eastAsia="Times New Roman"/>
          <w:highlight w:val="cyan"/>
        </w:rPr>
        <w:t xml:space="preserve"> 2 TaylorMade Tour Preferred Gloves, DVCC Micro Fiber Towel, </w:t>
      </w:r>
      <w:r>
        <w:rPr>
          <w:rFonts w:eastAsia="Times New Roman"/>
          <w:highlight w:val="cyan"/>
        </w:rPr>
        <w:t>A</w:t>
      </w:r>
      <w:r w:rsidRPr="00974F35">
        <w:rPr>
          <w:rFonts w:eastAsia="Times New Roman"/>
          <w:highlight w:val="cyan"/>
        </w:rPr>
        <w:t xml:space="preserve">didas </w:t>
      </w:r>
      <w:r>
        <w:rPr>
          <w:rFonts w:eastAsia="Times New Roman"/>
          <w:highlight w:val="cyan"/>
        </w:rPr>
        <w:t>H</w:t>
      </w:r>
      <w:r w:rsidRPr="00974F35">
        <w:rPr>
          <w:rFonts w:eastAsia="Times New Roman"/>
          <w:highlight w:val="cyan"/>
        </w:rPr>
        <w:t>at</w:t>
      </w:r>
      <w:r>
        <w:rPr>
          <w:rFonts w:eastAsia="Times New Roman"/>
          <w:highlight w:val="cyan"/>
        </w:rPr>
        <w:t xml:space="preserve"> and</w:t>
      </w:r>
      <w:r w:rsidRPr="00974F35">
        <w:rPr>
          <w:rFonts w:eastAsia="Times New Roman"/>
          <w:highlight w:val="cyan"/>
        </w:rPr>
        <w:t xml:space="preserve"> DVCC Wallet</w:t>
      </w:r>
      <w:r>
        <w:rPr>
          <w:rFonts w:eastAsia="Times New Roman"/>
          <w:highlight w:val="cyan"/>
        </w:rPr>
        <w:t>.</w:t>
      </w:r>
    </w:p>
    <w:p w:rsidR="009260B5" w:rsidRPr="00974F35" w:rsidRDefault="009260B5" w:rsidP="009260B5">
      <w:pPr>
        <w:rPr>
          <w:rFonts w:eastAsia="Times New Roman"/>
          <w:highlight w:val="cyan"/>
        </w:rPr>
      </w:pPr>
      <w:r w:rsidRPr="00974F35">
        <w:rPr>
          <w:rFonts w:eastAsia="Times New Roman"/>
          <w:highlight w:val="cyan"/>
        </w:rPr>
        <w:tab/>
        <w:t xml:space="preserve">Basket #2 </w:t>
      </w:r>
      <w:r>
        <w:rPr>
          <w:rFonts w:eastAsia="Times New Roman"/>
          <w:highlight w:val="cyan"/>
        </w:rPr>
        <w:t xml:space="preserve">- </w:t>
      </w:r>
      <w:r w:rsidRPr="00974F35">
        <w:rPr>
          <w:rFonts w:eastAsia="Times New Roman"/>
          <w:highlight w:val="cyan"/>
        </w:rPr>
        <w:t xml:space="preserve">$85 </w:t>
      </w:r>
      <w:r>
        <w:rPr>
          <w:rFonts w:eastAsia="Times New Roman"/>
          <w:highlight w:val="cyan"/>
        </w:rPr>
        <w:t xml:space="preserve">– Includes: </w:t>
      </w:r>
      <w:r w:rsidRPr="00974F35">
        <w:rPr>
          <w:rFonts w:eastAsia="Times New Roman"/>
          <w:highlight w:val="cyan"/>
        </w:rPr>
        <w:t xml:space="preserve">2 </w:t>
      </w:r>
      <w:r>
        <w:rPr>
          <w:rFonts w:eastAsia="Times New Roman"/>
          <w:highlight w:val="cyan"/>
        </w:rPr>
        <w:t>S</w:t>
      </w:r>
      <w:r w:rsidRPr="00974F35">
        <w:rPr>
          <w:rFonts w:eastAsia="Times New Roman"/>
          <w:highlight w:val="cyan"/>
        </w:rPr>
        <w:t xml:space="preserve">leeves of Callaway Chrome Soft </w:t>
      </w:r>
      <w:r>
        <w:rPr>
          <w:rFonts w:eastAsia="Times New Roman"/>
          <w:highlight w:val="cyan"/>
        </w:rPr>
        <w:t>G</w:t>
      </w:r>
      <w:r w:rsidRPr="00974F35">
        <w:rPr>
          <w:rFonts w:eastAsia="Times New Roman"/>
          <w:highlight w:val="cyan"/>
        </w:rPr>
        <w:t xml:space="preserve">olf </w:t>
      </w:r>
      <w:r>
        <w:rPr>
          <w:rFonts w:eastAsia="Times New Roman"/>
          <w:highlight w:val="cyan"/>
        </w:rPr>
        <w:t>B</w:t>
      </w:r>
      <w:r w:rsidRPr="00974F35">
        <w:rPr>
          <w:rFonts w:eastAsia="Times New Roman"/>
          <w:highlight w:val="cyan"/>
        </w:rPr>
        <w:t xml:space="preserve">alls, DVCC Micro Fiber Golf Towel, 24oz </w:t>
      </w:r>
      <w:r>
        <w:rPr>
          <w:rFonts w:eastAsia="Times New Roman"/>
          <w:highlight w:val="cyan"/>
        </w:rPr>
        <w:t>T</w:t>
      </w:r>
      <w:r w:rsidRPr="00974F35">
        <w:rPr>
          <w:rFonts w:eastAsia="Times New Roman"/>
          <w:highlight w:val="cyan"/>
        </w:rPr>
        <w:t>umbler</w:t>
      </w:r>
      <w:r>
        <w:rPr>
          <w:rFonts w:eastAsia="Times New Roman"/>
          <w:highlight w:val="cyan"/>
        </w:rPr>
        <w:t xml:space="preserve"> and</w:t>
      </w:r>
      <w:r w:rsidRPr="00974F35">
        <w:rPr>
          <w:rFonts w:eastAsia="Times New Roman"/>
          <w:highlight w:val="cyan"/>
        </w:rPr>
        <w:t xml:space="preserve"> 30-minute </w:t>
      </w:r>
      <w:r>
        <w:rPr>
          <w:rFonts w:eastAsia="Times New Roman"/>
          <w:highlight w:val="cyan"/>
        </w:rPr>
        <w:t>L</w:t>
      </w:r>
      <w:r w:rsidRPr="00974F35">
        <w:rPr>
          <w:rFonts w:eastAsia="Times New Roman"/>
          <w:highlight w:val="cyan"/>
        </w:rPr>
        <w:t>esson with Ryan McAlpine</w:t>
      </w:r>
      <w:r>
        <w:rPr>
          <w:rFonts w:eastAsia="Times New Roman"/>
          <w:highlight w:val="cyan"/>
        </w:rPr>
        <w:t>.</w:t>
      </w:r>
    </w:p>
    <w:p w:rsidR="009260B5" w:rsidRPr="00974F35" w:rsidRDefault="009260B5" w:rsidP="009260B5">
      <w:pPr>
        <w:rPr>
          <w:rFonts w:eastAsia="Times New Roman"/>
          <w:highlight w:val="cyan"/>
        </w:rPr>
      </w:pPr>
      <w:r w:rsidRPr="00974F35">
        <w:rPr>
          <w:rFonts w:eastAsia="Times New Roman"/>
          <w:highlight w:val="cyan"/>
        </w:rPr>
        <w:lastRenderedPageBreak/>
        <w:tab/>
        <w:t xml:space="preserve">Basket #3 </w:t>
      </w:r>
      <w:r>
        <w:rPr>
          <w:rFonts w:eastAsia="Times New Roman"/>
          <w:highlight w:val="cyan"/>
        </w:rPr>
        <w:t xml:space="preserve">- </w:t>
      </w:r>
      <w:r w:rsidRPr="00974F35">
        <w:rPr>
          <w:rFonts w:eastAsia="Times New Roman"/>
          <w:highlight w:val="cyan"/>
        </w:rPr>
        <w:t xml:space="preserve">$95 </w:t>
      </w:r>
      <w:r w:rsidR="004E0D0D">
        <w:rPr>
          <w:rFonts w:eastAsia="Times New Roman"/>
          <w:highlight w:val="cyan"/>
        </w:rPr>
        <w:t>–</w:t>
      </w:r>
      <w:r>
        <w:rPr>
          <w:rFonts w:eastAsia="Times New Roman"/>
          <w:highlight w:val="cyan"/>
        </w:rPr>
        <w:t xml:space="preserve"> </w:t>
      </w:r>
      <w:r w:rsidR="004E0D0D">
        <w:rPr>
          <w:rFonts w:eastAsia="Times New Roman"/>
          <w:highlight w:val="cyan"/>
        </w:rPr>
        <w:t xml:space="preserve">Includes: </w:t>
      </w:r>
      <w:r w:rsidRPr="00974F35">
        <w:rPr>
          <w:rFonts w:eastAsia="Times New Roman"/>
          <w:highlight w:val="cyan"/>
        </w:rPr>
        <w:t xml:space="preserve">1 Sleeve of Srixon Q-Star </w:t>
      </w:r>
      <w:r>
        <w:rPr>
          <w:rFonts w:eastAsia="Times New Roman"/>
          <w:highlight w:val="cyan"/>
        </w:rPr>
        <w:t>G</w:t>
      </w:r>
      <w:r w:rsidRPr="00974F35">
        <w:rPr>
          <w:rFonts w:eastAsia="Times New Roman"/>
          <w:highlight w:val="cyan"/>
        </w:rPr>
        <w:t xml:space="preserve">olf </w:t>
      </w:r>
      <w:r>
        <w:rPr>
          <w:rFonts w:eastAsia="Times New Roman"/>
          <w:highlight w:val="cyan"/>
        </w:rPr>
        <w:t>B</w:t>
      </w:r>
      <w:r w:rsidRPr="00974F35">
        <w:rPr>
          <w:rFonts w:eastAsia="Times New Roman"/>
          <w:highlight w:val="cyan"/>
        </w:rPr>
        <w:t xml:space="preserve">alls, DVCC Micro Fiber Golf Towel, 24oz </w:t>
      </w:r>
      <w:r>
        <w:rPr>
          <w:rFonts w:eastAsia="Times New Roman"/>
          <w:highlight w:val="cyan"/>
        </w:rPr>
        <w:t>T</w:t>
      </w:r>
      <w:r w:rsidRPr="00974F35">
        <w:rPr>
          <w:rFonts w:eastAsia="Times New Roman"/>
          <w:highlight w:val="cyan"/>
        </w:rPr>
        <w:t>umbler</w:t>
      </w:r>
      <w:r w:rsidR="004E0D0D">
        <w:rPr>
          <w:rFonts w:eastAsia="Times New Roman"/>
          <w:highlight w:val="cyan"/>
        </w:rPr>
        <w:t xml:space="preserve"> and</w:t>
      </w:r>
      <w:r w:rsidRPr="00974F35">
        <w:rPr>
          <w:rFonts w:eastAsia="Times New Roman"/>
          <w:highlight w:val="cyan"/>
        </w:rPr>
        <w:t xml:space="preserve"> 30</w:t>
      </w:r>
      <w:r>
        <w:rPr>
          <w:rFonts w:eastAsia="Times New Roman"/>
          <w:highlight w:val="cyan"/>
        </w:rPr>
        <w:t>-</w:t>
      </w:r>
      <w:r w:rsidRPr="00974F35">
        <w:rPr>
          <w:rFonts w:eastAsia="Times New Roman"/>
          <w:highlight w:val="cyan"/>
        </w:rPr>
        <w:t>min</w:t>
      </w:r>
      <w:r>
        <w:rPr>
          <w:rFonts w:eastAsia="Times New Roman"/>
          <w:highlight w:val="cyan"/>
        </w:rPr>
        <w:t>ute</w:t>
      </w:r>
      <w:r w:rsidRPr="00974F35">
        <w:rPr>
          <w:rFonts w:eastAsia="Times New Roman"/>
          <w:highlight w:val="cyan"/>
        </w:rPr>
        <w:t xml:space="preserve"> </w:t>
      </w:r>
      <w:r>
        <w:rPr>
          <w:rFonts w:eastAsia="Times New Roman"/>
          <w:highlight w:val="cyan"/>
        </w:rPr>
        <w:t>L</w:t>
      </w:r>
      <w:r w:rsidRPr="00974F35">
        <w:rPr>
          <w:rFonts w:eastAsia="Times New Roman"/>
          <w:highlight w:val="cyan"/>
        </w:rPr>
        <w:t>esson with Matt Rajkowski</w:t>
      </w:r>
      <w:r w:rsidR="004E0D0D">
        <w:rPr>
          <w:rFonts w:eastAsia="Times New Roman"/>
          <w:highlight w:val="cyan"/>
        </w:rPr>
        <w:t>.</w:t>
      </w:r>
    </w:p>
    <w:p w:rsidR="009260B5" w:rsidRDefault="009260B5" w:rsidP="009260B5">
      <w:pPr>
        <w:rPr>
          <w:rFonts w:eastAsia="Times New Roman"/>
        </w:rPr>
      </w:pPr>
      <w:r w:rsidRPr="00974F35">
        <w:rPr>
          <w:rFonts w:eastAsia="Times New Roman"/>
          <w:highlight w:val="cyan"/>
        </w:rPr>
        <w:tab/>
        <w:t xml:space="preserve">Basket #4 </w:t>
      </w:r>
      <w:r w:rsidR="004E0D0D">
        <w:rPr>
          <w:rFonts w:eastAsia="Times New Roman"/>
          <w:highlight w:val="cyan"/>
        </w:rPr>
        <w:t xml:space="preserve">- </w:t>
      </w:r>
      <w:r w:rsidRPr="00974F35">
        <w:rPr>
          <w:rFonts w:eastAsia="Times New Roman"/>
          <w:highlight w:val="cyan"/>
        </w:rPr>
        <w:t xml:space="preserve">$110 </w:t>
      </w:r>
      <w:r w:rsidR="004E0D0D">
        <w:rPr>
          <w:rFonts w:eastAsia="Times New Roman"/>
          <w:highlight w:val="cyan"/>
        </w:rPr>
        <w:t xml:space="preserve">– Includes: </w:t>
      </w:r>
      <w:r w:rsidRPr="00974F35">
        <w:rPr>
          <w:rFonts w:eastAsia="Times New Roman"/>
          <w:highlight w:val="cyan"/>
        </w:rPr>
        <w:t xml:space="preserve">Footjoy Performance Half-Zip Sweater, 24oz </w:t>
      </w:r>
      <w:r w:rsidR="004E0D0D">
        <w:rPr>
          <w:rFonts w:eastAsia="Times New Roman"/>
          <w:highlight w:val="cyan"/>
        </w:rPr>
        <w:t>T</w:t>
      </w:r>
      <w:r w:rsidRPr="00974F35">
        <w:rPr>
          <w:rFonts w:eastAsia="Times New Roman"/>
          <w:highlight w:val="cyan"/>
        </w:rPr>
        <w:t>umbler</w:t>
      </w:r>
      <w:r w:rsidR="004E0D0D">
        <w:rPr>
          <w:rFonts w:eastAsia="Times New Roman"/>
          <w:highlight w:val="cyan"/>
        </w:rPr>
        <w:t xml:space="preserve"> and </w:t>
      </w:r>
      <w:r w:rsidRPr="00974F35">
        <w:rPr>
          <w:rFonts w:eastAsia="Times New Roman"/>
          <w:highlight w:val="cyan"/>
        </w:rPr>
        <w:t>DVCC Knit Cap</w:t>
      </w:r>
      <w:r w:rsidR="004E0D0D">
        <w:rPr>
          <w:rFonts w:eastAsia="Times New Roman"/>
          <w:highlight w:val="cyan"/>
        </w:rPr>
        <w:t>.</w:t>
      </w:r>
    </w:p>
    <w:p w:rsidR="00485A3D" w:rsidRPr="00485A3D" w:rsidRDefault="00485A3D" w:rsidP="00485A3D">
      <w:pPr>
        <w:rPr>
          <w:rFonts w:eastAsia="Times New Roman"/>
        </w:rPr>
      </w:pPr>
    </w:p>
    <w:p w:rsidR="00485A3D" w:rsidRPr="006605D9" w:rsidRDefault="00485A3D" w:rsidP="006341B0">
      <w:pPr>
        <w:rPr>
          <w:color w:val="FF0000"/>
        </w:rPr>
      </w:pPr>
    </w:p>
    <w:p w:rsidR="00485A3D" w:rsidRDefault="00BA3ED4" w:rsidP="006341B0">
      <w:pPr>
        <w:rPr>
          <w:color w:val="FF0000"/>
        </w:rPr>
      </w:pPr>
      <w:r w:rsidRPr="006605D9">
        <w:rPr>
          <w:color w:val="FF0000"/>
        </w:rPr>
        <w:t>Tennis</w:t>
      </w:r>
    </w:p>
    <w:p w:rsidR="006F6375" w:rsidRPr="006F6375" w:rsidRDefault="00AE3F10" w:rsidP="006F6375">
      <w:pPr>
        <w:rPr>
          <w:rFonts w:eastAsia="Calibri"/>
        </w:rPr>
      </w:pPr>
      <w:r>
        <w:rPr>
          <w:color w:val="FF0000"/>
        </w:rPr>
        <w:tab/>
      </w:r>
      <w:r w:rsidR="006F6375">
        <w:rPr>
          <w:color w:val="FF0000"/>
        </w:rPr>
        <w:t xml:space="preserve">  </w:t>
      </w:r>
      <w:r w:rsidR="006F6375" w:rsidRPr="006F6375">
        <w:rPr>
          <w:rFonts w:eastAsia="Calibri"/>
        </w:rPr>
        <w:t xml:space="preserve">Tennis Skills </w:t>
      </w:r>
      <w:r w:rsidR="006F6375">
        <w:rPr>
          <w:rFonts w:eastAsia="Calibri"/>
        </w:rPr>
        <w:t>L</w:t>
      </w:r>
      <w:r w:rsidR="006F6375" w:rsidRPr="006F6375">
        <w:rPr>
          <w:rFonts w:eastAsia="Calibri"/>
        </w:rPr>
        <w:t xml:space="preserve">essons </w:t>
      </w:r>
      <w:r w:rsidR="006F6375">
        <w:rPr>
          <w:rFonts w:eastAsia="Calibri"/>
        </w:rPr>
        <w:t>(</w:t>
      </w:r>
      <w:r w:rsidR="006F6375" w:rsidRPr="006F6375">
        <w:rPr>
          <w:rFonts w:eastAsia="Calibri"/>
        </w:rPr>
        <w:t>4 pack</w:t>
      </w:r>
      <w:r w:rsidR="006F6375">
        <w:rPr>
          <w:rFonts w:eastAsia="Calibri"/>
        </w:rPr>
        <w:t>)</w:t>
      </w:r>
      <w:r w:rsidR="006F6375" w:rsidRPr="006F6375">
        <w:rPr>
          <w:rFonts w:eastAsia="Calibri"/>
        </w:rPr>
        <w:t xml:space="preserve">- </w:t>
      </w:r>
      <w:r w:rsidR="006F6375" w:rsidRPr="006F6375">
        <w:rPr>
          <w:rFonts w:eastAsia="Calibri"/>
          <w:highlight w:val="cyan"/>
        </w:rPr>
        <w:t>$280</w:t>
      </w:r>
    </w:p>
    <w:p w:rsidR="006F6375" w:rsidRPr="006F6375" w:rsidRDefault="006F6375" w:rsidP="006F6375">
      <w:pPr>
        <w:rPr>
          <w:rFonts w:eastAsia="Calibri"/>
        </w:rPr>
      </w:pPr>
      <w:r w:rsidRPr="006F6375">
        <w:rPr>
          <w:rFonts w:eastAsia="Calibri"/>
          <w:color w:val="FF0000"/>
        </w:rPr>
        <w:t xml:space="preserve">                </w:t>
      </w:r>
      <w:r w:rsidRPr="006F6375">
        <w:rPr>
          <w:rFonts w:eastAsia="Calibri"/>
        </w:rPr>
        <w:t xml:space="preserve">T-Fit – </w:t>
      </w:r>
      <w:r w:rsidRPr="006F6375">
        <w:rPr>
          <w:rFonts w:eastAsia="Calibri"/>
          <w:highlight w:val="cyan"/>
        </w:rPr>
        <w:t>Off court training for on court success! Learn the latest fitness training techniques with our fitness profession that will take your tennis game to a new level. 2 – 1 hr. sessions $150</w:t>
      </w:r>
    </w:p>
    <w:p w:rsidR="00770EAD" w:rsidRDefault="00770EAD" w:rsidP="006F6375">
      <w:pPr>
        <w:rPr>
          <w:color w:val="FF0000"/>
        </w:rPr>
      </w:pPr>
    </w:p>
    <w:p w:rsidR="00BA3ED4" w:rsidRPr="006605D9" w:rsidRDefault="00BA3ED4" w:rsidP="006341B0">
      <w:pPr>
        <w:rPr>
          <w:color w:val="FF0000"/>
        </w:rPr>
      </w:pPr>
      <w:r w:rsidRPr="006605D9">
        <w:rPr>
          <w:color w:val="FF0000"/>
        </w:rPr>
        <w:t xml:space="preserve"> </w:t>
      </w:r>
    </w:p>
    <w:p w:rsidR="00BA3ED4" w:rsidRDefault="00BA3ED4" w:rsidP="006341B0">
      <w:pPr>
        <w:rPr>
          <w:color w:val="FF0000"/>
        </w:rPr>
      </w:pPr>
      <w:r w:rsidRPr="006605D9">
        <w:rPr>
          <w:color w:val="FF0000"/>
        </w:rPr>
        <w:t>Fitness</w:t>
      </w:r>
    </w:p>
    <w:p w:rsidR="00485A3D" w:rsidRPr="00485A3D" w:rsidRDefault="00485A3D" w:rsidP="00485A3D">
      <w:pPr>
        <w:rPr>
          <w:rFonts w:eastAsia="Times New Roman"/>
          <w:bCs/>
        </w:rPr>
      </w:pPr>
      <w:r>
        <w:rPr>
          <w:color w:val="FF0000"/>
        </w:rPr>
        <w:tab/>
      </w:r>
      <w:r w:rsidRPr="00485A3D">
        <w:rPr>
          <w:rFonts w:eastAsia="Times New Roman"/>
          <w:bCs/>
        </w:rPr>
        <w:t>Golf Fit lessons</w:t>
      </w:r>
      <w:r w:rsidR="005B3EE4">
        <w:rPr>
          <w:rFonts w:eastAsia="Times New Roman"/>
          <w:bCs/>
        </w:rPr>
        <w:t xml:space="preserve"> </w:t>
      </w:r>
      <w:r w:rsidR="005B3EE4" w:rsidRPr="005B3EE4">
        <w:rPr>
          <w:rFonts w:eastAsia="Times New Roman"/>
          <w:bCs/>
          <w:highlight w:val="cyan"/>
        </w:rPr>
        <w:t>(see golf)</w:t>
      </w:r>
    </w:p>
    <w:p w:rsidR="00485A3D" w:rsidRDefault="00485A3D" w:rsidP="00485A3D">
      <w:pPr>
        <w:rPr>
          <w:rFonts w:eastAsia="Times New Roman"/>
          <w:bCs/>
        </w:rPr>
      </w:pPr>
      <w:r w:rsidRPr="00485A3D">
        <w:rPr>
          <w:rFonts w:eastAsia="Times New Roman"/>
        </w:rPr>
        <w:tab/>
      </w:r>
      <w:r w:rsidRPr="00485A3D">
        <w:rPr>
          <w:rFonts w:eastAsia="Times New Roman"/>
          <w:bCs/>
        </w:rPr>
        <w:t>Get Lucky!</w:t>
      </w:r>
      <w:r w:rsidR="005730DF">
        <w:rPr>
          <w:rFonts w:eastAsia="Times New Roman"/>
          <w:bCs/>
        </w:rPr>
        <w:t xml:space="preserve">  </w:t>
      </w:r>
      <w:r w:rsidR="005B3EE4" w:rsidRPr="005B3EE4">
        <w:rPr>
          <w:rFonts w:eastAsia="Times New Roman"/>
          <w:bCs/>
          <w:highlight w:val="cyan"/>
        </w:rPr>
        <w:t>$40</w:t>
      </w:r>
    </w:p>
    <w:p w:rsidR="004D01B7" w:rsidRDefault="00A0664D" w:rsidP="00485A3D">
      <w:pPr>
        <w:rPr>
          <w:rFonts w:eastAsia="Times New Roman"/>
          <w:highlight w:val="yellow"/>
        </w:rPr>
      </w:pPr>
      <w:r>
        <w:rPr>
          <w:rFonts w:eastAsia="Times New Roman"/>
          <w:bCs/>
        </w:rPr>
        <w:tab/>
      </w:r>
      <w:r>
        <w:rPr>
          <w:rFonts w:eastAsia="Times New Roman"/>
          <w:bCs/>
        </w:rPr>
        <w:tab/>
      </w:r>
      <w:r w:rsidR="00E762B5">
        <w:rPr>
          <w:rFonts w:eastAsia="Times New Roman"/>
          <w:bCs/>
        </w:rPr>
        <w:t xml:space="preserve">Get two-for-1 entry during our Lucky Clover 5K </w:t>
      </w:r>
    </w:p>
    <w:p w:rsidR="004D01B7" w:rsidRPr="004D01B7" w:rsidRDefault="004D01B7" w:rsidP="00485A3D">
      <w:pPr>
        <w:rPr>
          <w:rFonts w:eastAsia="Times New Roman"/>
          <w:highlight w:val="cyan"/>
        </w:rPr>
      </w:pPr>
      <w:r w:rsidRPr="004D01B7">
        <w:rPr>
          <w:rFonts w:eastAsia="Times New Roman"/>
          <w:highlight w:val="cyan"/>
        </w:rPr>
        <w:t xml:space="preserve">Bring a partner and receive </w:t>
      </w:r>
      <w:r w:rsidR="00F632B6">
        <w:rPr>
          <w:rFonts w:eastAsia="Times New Roman"/>
          <w:highlight w:val="cyan"/>
        </w:rPr>
        <w:t>2</w:t>
      </w:r>
      <w:r w:rsidRPr="004D01B7">
        <w:rPr>
          <w:rFonts w:eastAsia="Times New Roman"/>
          <w:highlight w:val="cyan"/>
        </w:rPr>
        <w:t xml:space="preserve"> entries for the price of 1 for our most-popular run, the Lucky Clover 5k. After the run, enjoy a cold drink of the Irish to celebrate.</w:t>
      </w:r>
    </w:p>
    <w:p w:rsidR="004D01B7" w:rsidRDefault="004D01B7" w:rsidP="00485A3D">
      <w:pPr>
        <w:rPr>
          <w:rFonts w:eastAsia="Times New Roman"/>
          <w:highlight w:val="yellow"/>
        </w:rPr>
      </w:pPr>
    </w:p>
    <w:p w:rsidR="004D01B7" w:rsidRDefault="00485A3D" w:rsidP="00485A3D">
      <w:pPr>
        <w:rPr>
          <w:rFonts w:eastAsia="Times New Roman"/>
        </w:rPr>
      </w:pPr>
      <w:r w:rsidRPr="00485A3D">
        <w:rPr>
          <w:rFonts w:eastAsia="Times New Roman"/>
        </w:rPr>
        <w:tab/>
      </w:r>
    </w:p>
    <w:p w:rsidR="00485A3D" w:rsidRDefault="00485A3D" w:rsidP="004D01B7">
      <w:pPr>
        <w:ind w:firstLine="720"/>
        <w:rPr>
          <w:rFonts w:eastAsia="Times New Roman"/>
          <w:bCs/>
        </w:rPr>
      </w:pPr>
      <w:r w:rsidRPr="00485A3D">
        <w:rPr>
          <w:rFonts w:eastAsia="Times New Roman"/>
          <w:bCs/>
        </w:rPr>
        <w:t>Shop for Health</w:t>
      </w:r>
    </w:p>
    <w:p w:rsidR="00E762B5" w:rsidRPr="00485A3D" w:rsidRDefault="009A36F2" w:rsidP="00E762B5">
      <w:pPr>
        <w:ind w:left="720" w:firstLine="720"/>
        <w:rPr>
          <w:rFonts w:eastAsia="Times New Roman"/>
          <w:bCs/>
        </w:rPr>
      </w:pPr>
      <w:r w:rsidRPr="009A36F2">
        <w:rPr>
          <w:rFonts w:eastAsia="Times New Roman"/>
          <w:highlight w:val="cyan"/>
        </w:rPr>
        <w:t xml:space="preserve">Experience a trip to the grocery store with </w:t>
      </w:r>
      <w:r w:rsidR="005B3EE4">
        <w:rPr>
          <w:rFonts w:eastAsia="Times New Roman"/>
          <w:highlight w:val="cyan"/>
        </w:rPr>
        <w:t xml:space="preserve">our Nutritional Specialist, </w:t>
      </w:r>
      <w:r w:rsidRPr="009A36F2">
        <w:rPr>
          <w:rFonts w:eastAsia="Times New Roman"/>
          <w:highlight w:val="cyan"/>
        </w:rPr>
        <w:t xml:space="preserve">who will teach you how to prepare a healthy meal option. </w:t>
      </w:r>
      <w:r w:rsidR="00935F52">
        <w:rPr>
          <w:rFonts w:eastAsia="Times New Roman"/>
          <w:highlight w:val="cyan"/>
        </w:rPr>
        <w:t>They will</w:t>
      </w:r>
      <w:r w:rsidRPr="009A36F2">
        <w:rPr>
          <w:rFonts w:eastAsia="Times New Roman"/>
          <w:highlight w:val="cyan"/>
        </w:rPr>
        <w:t xml:space="preserve"> show you how to determine the perfect </w:t>
      </w:r>
      <w:r w:rsidR="00935F52">
        <w:rPr>
          <w:rFonts w:eastAsia="Times New Roman"/>
          <w:highlight w:val="cyan"/>
        </w:rPr>
        <w:t xml:space="preserve">healthy </w:t>
      </w:r>
      <w:r w:rsidRPr="009A36F2">
        <w:rPr>
          <w:rFonts w:eastAsia="Times New Roman"/>
          <w:highlight w:val="cyan"/>
        </w:rPr>
        <w:t>ingredients</w:t>
      </w:r>
      <w:r w:rsidR="00935F52">
        <w:rPr>
          <w:rFonts w:eastAsia="Times New Roman"/>
          <w:highlight w:val="cyan"/>
        </w:rPr>
        <w:t>.</w:t>
      </w:r>
    </w:p>
    <w:p w:rsidR="00485A3D" w:rsidRDefault="00485A3D" w:rsidP="00485A3D">
      <w:pPr>
        <w:rPr>
          <w:rFonts w:eastAsia="Times New Roman"/>
          <w:bCs/>
        </w:rPr>
      </w:pPr>
      <w:r w:rsidRPr="00485A3D">
        <w:rPr>
          <w:rFonts w:eastAsia="Times New Roman"/>
        </w:rPr>
        <w:tab/>
      </w:r>
      <w:r w:rsidRPr="00485A3D">
        <w:rPr>
          <w:rFonts w:eastAsia="Times New Roman"/>
          <w:bCs/>
        </w:rPr>
        <w:t>Muscle Massage</w:t>
      </w:r>
    </w:p>
    <w:p w:rsidR="00E762B5" w:rsidRPr="005730DF" w:rsidRDefault="00E762B5" w:rsidP="00485A3D">
      <w:pPr>
        <w:rPr>
          <w:rFonts w:eastAsia="Times New Roman"/>
          <w:bCs/>
        </w:rPr>
      </w:pPr>
      <w:r>
        <w:rPr>
          <w:rFonts w:eastAsia="Times New Roman"/>
          <w:bCs/>
        </w:rPr>
        <w:tab/>
      </w:r>
      <w:r>
        <w:rPr>
          <w:rFonts w:eastAsia="Times New Roman"/>
          <w:bCs/>
        </w:rPr>
        <w:tab/>
      </w:r>
      <w:r w:rsidR="0025147D" w:rsidRPr="009A36F2">
        <w:rPr>
          <w:rFonts w:eastAsia="Times New Roman"/>
          <w:highlight w:val="cyan"/>
        </w:rPr>
        <w:t>Beach season is right around the corner</w:t>
      </w:r>
      <w:r w:rsidR="009A36F2" w:rsidRPr="009A36F2">
        <w:rPr>
          <w:rFonts w:eastAsia="Times New Roman"/>
          <w:highlight w:val="cyan"/>
        </w:rPr>
        <w:t>, get ready with personalized training with our Fitness Director</w:t>
      </w:r>
      <w:r w:rsidR="005B3EE4">
        <w:rPr>
          <w:rFonts w:eastAsia="Times New Roman"/>
          <w:highlight w:val="cyan"/>
        </w:rPr>
        <w:t>,</w:t>
      </w:r>
      <w:r w:rsidR="009A36F2" w:rsidRPr="009A36F2">
        <w:rPr>
          <w:rFonts w:eastAsia="Times New Roman"/>
          <w:highlight w:val="cyan"/>
        </w:rPr>
        <w:t xml:space="preserve"> Andy Pfefferkorn. He</w:t>
      </w:r>
      <w:r w:rsidR="00935F52">
        <w:rPr>
          <w:rFonts w:eastAsia="Times New Roman"/>
          <w:highlight w:val="cyan"/>
        </w:rPr>
        <w:t xml:space="preserve"> will</w:t>
      </w:r>
      <w:r w:rsidR="009A36F2" w:rsidRPr="009A36F2">
        <w:rPr>
          <w:rFonts w:eastAsia="Times New Roman"/>
          <w:highlight w:val="cyan"/>
        </w:rPr>
        <w:t xml:space="preserve"> show you the proper techniques and help you set </w:t>
      </w:r>
      <w:r w:rsidR="00935F52">
        <w:rPr>
          <w:rFonts w:eastAsia="Times New Roman"/>
          <w:highlight w:val="cyan"/>
        </w:rPr>
        <w:t>and</w:t>
      </w:r>
      <w:r w:rsidR="009A36F2" w:rsidRPr="009A36F2">
        <w:rPr>
          <w:rFonts w:eastAsia="Times New Roman"/>
          <w:highlight w:val="cyan"/>
        </w:rPr>
        <w:t xml:space="preserve"> achieve your goals!</w:t>
      </w:r>
    </w:p>
    <w:p w:rsidR="00485A3D" w:rsidRPr="006605D9" w:rsidRDefault="00485A3D" w:rsidP="006341B0">
      <w:pPr>
        <w:rPr>
          <w:color w:val="FF0000"/>
        </w:rPr>
      </w:pPr>
    </w:p>
    <w:p w:rsidR="00BA3ED4" w:rsidRPr="006605D9" w:rsidRDefault="00BA3ED4" w:rsidP="006341B0">
      <w:pPr>
        <w:rPr>
          <w:color w:val="FF0000"/>
        </w:rPr>
      </w:pPr>
      <w:r w:rsidRPr="006605D9">
        <w:rPr>
          <w:color w:val="FF0000"/>
        </w:rPr>
        <w:t>Food and Beverage</w:t>
      </w:r>
    </w:p>
    <w:p w:rsidR="006605D9" w:rsidRDefault="006605D9" w:rsidP="006341B0">
      <w:pPr>
        <w:rPr>
          <w:rFonts w:eastAsia="Times New Roman"/>
        </w:rPr>
      </w:pPr>
      <w:r>
        <w:tab/>
      </w:r>
      <w:r>
        <w:rPr>
          <w:rFonts w:eastAsia="Times New Roman"/>
        </w:rPr>
        <w:t xml:space="preserve">Tasting Room Dinners for 8 </w:t>
      </w:r>
    </w:p>
    <w:p w:rsidR="00E762B5" w:rsidRDefault="00E762B5" w:rsidP="006341B0">
      <w:pPr>
        <w:rPr>
          <w:rFonts w:eastAsia="Times New Roman"/>
        </w:rPr>
      </w:pPr>
      <w:r>
        <w:rPr>
          <w:rFonts w:eastAsia="Times New Roman"/>
        </w:rPr>
        <w:tab/>
      </w:r>
      <w:r>
        <w:rPr>
          <w:rFonts w:eastAsia="Times New Roman"/>
        </w:rPr>
        <w:tab/>
      </w:r>
      <w:r w:rsidR="007055FD" w:rsidRPr="007055FD">
        <w:rPr>
          <w:rFonts w:eastAsia="Times New Roman"/>
          <w:highlight w:val="cyan"/>
        </w:rPr>
        <w:t>Be a VIP, grab 7 of your closest friends, and experience a unique dining experience in our BRAND-NEW Dominion Valley Tasting Room! This 5</w:t>
      </w:r>
      <w:r w:rsidR="00F97E34">
        <w:rPr>
          <w:rFonts w:eastAsia="Times New Roman"/>
          <w:highlight w:val="cyan"/>
        </w:rPr>
        <w:t>-</w:t>
      </w:r>
      <w:r w:rsidR="00CB2D23">
        <w:rPr>
          <w:rFonts w:eastAsia="Times New Roman"/>
          <w:highlight w:val="cyan"/>
        </w:rPr>
        <w:t>c</w:t>
      </w:r>
      <w:r w:rsidR="007055FD" w:rsidRPr="007055FD">
        <w:rPr>
          <w:rFonts w:eastAsia="Times New Roman"/>
          <w:highlight w:val="cyan"/>
        </w:rPr>
        <w:t xml:space="preserve">ourse meal, which will be tailored to fit your requested theme, will be one of the first opportunities to experience the new Clubhouse at Dominion Valley. </w:t>
      </w:r>
    </w:p>
    <w:p w:rsidR="00C56DB2" w:rsidRDefault="006605D9" w:rsidP="006341B0">
      <w:pPr>
        <w:rPr>
          <w:rFonts w:eastAsia="Times New Roman"/>
        </w:rPr>
      </w:pPr>
      <w:r>
        <w:rPr>
          <w:rFonts w:eastAsia="Times New Roman"/>
        </w:rPr>
        <w:tab/>
        <w:t xml:space="preserve">Cookie </w:t>
      </w:r>
      <w:r w:rsidR="00C56DB2">
        <w:rPr>
          <w:rFonts w:eastAsia="Times New Roman"/>
        </w:rPr>
        <w:t>Cheer $xx</w:t>
      </w:r>
      <w:r>
        <w:rPr>
          <w:rFonts w:eastAsia="Times New Roman"/>
        </w:rPr>
        <w:tab/>
      </w:r>
    </w:p>
    <w:p w:rsidR="00E762B5" w:rsidRDefault="00E762B5" w:rsidP="006341B0">
      <w:pPr>
        <w:rPr>
          <w:rFonts w:eastAsia="Times New Roman"/>
        </w:rPr>
      </w:pPr>
      <w:r>
        <w:rPr>
          <w:rFonts w:eastAsia="Times New Roman"/>
        </w:rPr>
        <w:tab/>
      </w:r>
      <w:r>
        <w:rPr>
          <w:rFonts w:eastAsia="Times New Roman"/>
        </w:rPr>
        <w:tab/>
      </w:r>
    </w:p>
    <w:p w:rsidR="006605D9" w:rsidRDefault="006605D9" w:rsidP="00C56DB2">
      <w:pPr>
        <w:ind w:firstLine="720"/>
        <w:rPr>
          <w:rFonts w:eastAsia="Times New Roman"/>
        </w:rPr>
      </w:pPr>
      <w:r>
        <w:rPr>
          <w:rFonts w:eastAsia="Times New Roman"/>
        </w:rPr>
        <w:t>A private chef’s dinner party</w:t>
      </w:r>
      <w:r w:rsidR="005730DF">
        <w:rPr>
          <w:rFonts w:eastAsia="Times New Roman"/>
        </w:rPr>
        <w:t xml:space="preserve"> </w:t>
      </w:r>
    </w:p>
    <w:p w:rsidR="006605D9" w:rsidRDefault="006605D9" w:rsidP="006341B0">
      <w:pPr>
        <w:rPr>
          <w:rFonts w:eastAsia="Times New Roman"/>
        </w:rPr>
      </w:pPr>
      <w:r>
        <w:rPr>
          <w:rFonts w:eastAsia="Times New Roman"/>
        </w:rPr>
        <w:tab/>
      </w:r>
      <w:r w:rsidRPr="00770EAD">
        <w:rPr>
          <w:rFonts w:eastAsia="Times New Roman"/>
          <w:highlight w:val="yellow"/>
        </w:rPr>
        <w:t>Dominion Mug Club</w:t>
      </w:r>
    </w:p>
    <w:p w:rsidR="006605D9" w:rsidRDefault="006605D9" w:rsidP="006341B0">
      <w:pPr>
        <w:rPr>
          <w:rFonts w:eastAsia="Times New Roman"/>
        </w:rPr>
      </w:pPr>
      <w:r>
        <w:rPr>
          <w:rFonts w:eastAsia="Times New Roman"/>
        </w:rPr>
        <w:tab/>
        <w:t>Custom cooking class</w:t>
      </w:r>
      <w:r w:rsidR="00C97A5E">
        <w:rPr>
          <w:rFonts w:eastAsia="Times New Roman"/>
        </w:rPr>
        <w:t xml:space="preserve"> for 4</w:t>
      </w:r>
      <w:r>
        <w:rPr>
          <w:rFonts w:eastAsia="Times New Roman"/>
        </w:rPr>
        <w:t xml:space="preserve"> with Chef</w:t>
      </w:r>
      <w:r w:rsidR="00C97A5E">
        <w:rPr>
          <w:rFonts w:eastAsia="Times New Roman"/>
        </w:rPr>
        <w:t xml:space="preserve"> Hector</w:t>
      </w:r>
    </w:p>
    <w:p w:rsidR="00485A3D" w:rsidRDefault="00485A3D" w:rsidP="006341B0">
      <w:pPr>
        <w:rPr>
          <w:rFonts w:eastAsia="Times New Roman"/>
        </w:rPr>
      </w:pPr>
      <w:r>
        <w:rPr>
          <w:rFonts w:eastAsia="Times New Roman"/>
        </w:rPr>
        <w:tab/>
        <w:t>Wine or Beer of the Month Club</w:t>
      </w:r>
    </w:p>
    <w:p w:rsidR="006605D9" w:rsidRDefault="006605D9" w:rsidP="006341B0"/>
    <w:p w:rsidR="00C56DB2" w:rsidRDefault="00BA3ED4" w:rsidP="006341B0">
      <w:pPr>
        <w:rPr>
          <w:color w:val="FF0000"/>
        </w:rPr>
      </w:pPr>
      <w:r w:rsidRPr="006605D9">
        <w:rPr>
          <w:color w:val="FF0000"/>
        </w:rPr>
        <w:t xml:space="preserve">For the </w:t>
      </w:r>
      <w:r w:rsidR="006C0A34">
        <w:rPr>
          <w:color w:val="FF0000"/>
        </w:rPr>
        <w:t>BUSY PARENTS</w:t>
      </w:r>
      <w:r w:rsidR="00FD592D">
        <w:rPr>
          <w:color w:val="FF0000"/>
        </w:rPr>
        <w:t xml:space="preserve"> Spread for this</w:t>
      </w:r>
    </w:p>
    <w:p w:rsidR="00C97A5E" w:rsidRDefault="00C97A5E" w:rsidP="006341B0">
      <w:r>
        <w:rPr>
          <w:color w:val="FF0000"/>
        </w:rPr>
        <w:tab/>
      </w:r>
      <w:r w:rsidRPr="00770EAD">
        <w:t>Santa stuff?</w:t>
      </w:r>
    </w:p>
    <w:p w:rsidR="005A24F9" w:rsidRPr="00770EAD" w:rsidRDefault="005A24F9" w:rsidP="006341B0">
      <w:r>
        <w:tab/>
        <w:t>Stocking Stuffers</w:t>
      </w:r>
      <w:r w:rsidR="00E762B5">
        <w:t xml:space="preserve"> – </w:t>
      </w:r>
      <w:r w:rsidR="00E762B5" w:rsidRPr="00E762B5">
        <w:rPr>
          <w:highlight w:val="yellow"/>
        </w:rPr>
        <w:t>what can this be</w:t>
      </w:r>
      <w:r w:rsidR="00E762B5">
        <w:t>?</w:t>
      </w:r>
    </w:p>
    <w:p w:rsidR="00AE3F10" w:rsidRPr="00E762B5" w:rsidRDefault="00AE3F10" w:rsidP="006341B0">
      <w:pPr>
        <w:rPr>
          <w:highlight w:val="yellow"/>
        </w:rPr>
      </w:pPr>
      <w:r w:rsidRPr="00770EAD">
        <w:tab/>
      </w:r>
      <w:r w:rsidRPr="00E762B5">
        <w:rPr>
          <w:highlight w:val="yellow"/>
        </w:rPr>
        <w:t>Birthday party</w:t>
      </w:r>
    </w:p>
    <w:p w:rsidR="00AE3F10" w:rsidRPr="00E762B5" w:rsidRDefault="00AE3F10" w:rsidP="006341B0">
      <w:pPr>
        <w:rPr>
          <w:highlight w:val="yellow"/>
        </w:rPr>
      </w:pPr>
      <w:r w:rsidRPr="00E762B5">
        <w:rPr>
          <w:highlight w:val="yellow"/>
        </w:rPr>
        <w:tab/>
        <w:t>Kid</w:t>
      </w:r>
      <w:r w:rsidR="008E409F">
        <w:rPr>
          <w:highlight w:val="yellow"/>
        </w:rPr>
        <w:t>’</w:t>
      </w:r>
      <w:r w:rsidRPr="00E762B5">
        <w:rPr>
          <w:highlight w:val="yellow"/>
        </w:rPr>
        <w:t xml:space="preserve">s </w:t>
      </w:r>
      <w:r w:rsidR="008E409F">
        <w:rPr>
          <w:highlight w:val="yellow"/>
        </w:rPr>
        <w:t>C</w:t>
      </w:r>
      <w:r w:rsidRPr="00E762B5">
        <w:rPr>
          <w:highlight w:val="yellow"/>
        </w:rPr>
        <w:t>orner hours</w:t>
      </w:r>
    </w:p>
    <w:p w:rsidR="00AE3F10" w:rsidRPr="00E762B5" w:rsidRDefault="00AE3F10" w:rsidP="006341B0">
      <w:pPr>
        <w:rPr>
          <w:highlight w:val="yellow"/>
        </w:rPr>
      </w:pPr>
      <w:r w:rsidRPr="00E762B5">
        <w:rPr>
          <w:highlight w:val="yellow"/>
        </w:rPr>
        <w:tab/>
        <w:t>Spa packages</w:t>
      </w:r>
    </w:p>
    <w:p w:rsidR="00AE3F10" w:rsidRPr="00E762B5" w:rsidRDefault="00AE3F10" w:rsidP="006341B0">
      <w:pPr>
        <w:rPr>
          <w:highlight w:val="yellow"/>
        </w:rPr>
      </w:pPr>
      <w:r w:rsidRPr="00E762B5">
        <w:rPr>
          <w:highlight w:val="yellow"/>
        </w:rPr>
        <w:lastRenderedPageBreak/>
        <w:tab/>
        <w:t>Camp packages</w:t>
      </w:r>
    </w:p>
    <w:p w:rsidR="00AE3F10" w:rsidRPr="00770EAD" w:rsidRDefault="00AE3F10" w:rsidP="006341B0">
      <w:r w:rsidRPr="00E762B5">
        <w:rPr>
          <w:highlight w:val="yellow"/>
        </w:rPr>
        <w:tab/>
        <w:t>Take Out/Mobile Food Ordering Vouchers</w:t>
      </w:r>
    </w:p>
    <w:p w:rsidR="00C06C03" w:rsidRDefault="00AE3F10" w:rsidP="00C06C03">
      <w:r>
        <w:rPr>
          <w:color w:val="FF0000"/>
        </w:rPr>
        <w:tab/>
      </w:r>
      <w:r w:rsidR="00C06C03">
        <w:t xml:space="preserve"> </w:t>
      </w:r>
    </w:p>
    <w:p w:rsidR="00C06C03" w:rsidRDefault="00C06C03" w:rsidP="006341B0">
      <w:r>
        <w:tab/>
      </w:r>
    </w:p>
    <w:p w:rsidR="00BA3ED4" w:rsidRDefault="00BA3ED4" w:rsidP="006341B0"/>
    <w:p w:rsidR="00770EAD" w:rsidRDefault="00770EAD" w:rsidP="006341B0"/>
    <w:p w:rsidR="00770EAD" w:rsidRDefault="00770EAD" w:rsidP="006341B0"/>
    <w:p w:rsidR="00770EAD" w:rsidRDefault="00770EAD" w:rsidP="006341B0"/>
    <w:p w:rsidR="00770EAD" w:rsidRDefault="00770EAD" w:rsidP="006341B0"/>
    <w:p w:rsidR="00770EAD" w:rsidRDefault="00770EAD" w:rsidP="006341B0"/>
    <w:p w:rsidR="00C56DB2" w:rsidRDefault="00C56DB2" w:rsidP="006341B0"/>
    <w:p w:rsidR="00C56DB2" w:rsidRDefault="00C56DB2" w:rsidP="006341B0"/>
    <w:p w:rsidR="00C56DB2" w:rsidRDefault="00C56DB2" w:rsidP="006341B0"/>
    <w:p w:rsidR="00C56DB2" w:rsidRDefault="00C56DB2" w:rsidP="006341B0"/>
    <w:p w:rsidR="00C56DB2" w:rsidRDefault="00C56DB2" w:rsidP="006341B0"/>
    <w:p w:rsidR="00C56DB2" w:rsidRDefault="00C56DB2" w:rsidP="006341B0"/>
    <w:p w:rsidR="00C56DB2" w:rsidRDefault="00C56DB2" w:rsidP="006341B0"/>
    <w:p w:rsidR="00C56DB2" w:rsidRDefault="00C56DB2" w:rsidP="006341B0"/>
    <w:p w:rsidR="00C56DB2" w:rsidRDefault="00C56DB2" w:rsidP="006341B0"/>
    <w:p w:rsidR="00C56DB2" w:rsidRDefault="00C56DB2" w:rsidP="006341B0"/>
    <w:p w:rsidR="00C56DB2" w:rsidRDefault="00C56DB2" w:rsidP="006341B0"/>
    <w:p w:rsidR="00C56DB2" w:rsidRDefault="00C56DB2" w:rsidP="006341B0"/>
    <w:p w:rsidR="00C56DB2" w:rsidRDefault="00C56DB2" w:rsidP="006341B0"/>
    <w:p w:rsidR="00485A3D" w:rsidRDefault="00485A3D" w:rsidP="006341B0"/>
    <w:p w:rsidR="00485A3D" w:rsidRDefault="00485A3D" w:rsidP="006341B0"/>
    <w:p w:rsidR="00485A3D" w:rsidRDefault="00485A3D" w:rsidP="006341B0"/>
    <w:p w:rsidR="00E762B5" w:rsidRDefault="00E762B5" w:rsidP="00386742"/>
    <w:p w:rsidR="00E762B5" w:rsidRDefault="00E762B5" w:rsidP="00386742"/>
    <w:p w:rsidR="00E762B5" w:rsidRDefault="00E762B5" w:rsidP="00386742"/>
    <w:p w:rsidR="00E762B5" w:rsidRDefault="00E762B5" w:rsidP="00386742"/>
    <w:p w:rsidR="00E762B5" w:rsidRDefault="00E762B5" w:rsidP="00386742"/>
    <w:p w:rsidR="00E762B5" w:rsidRDefault="00E762B5" w:rsidP="00386742"/>
    <w:p w:rsidR="00E762B5" w:rsidRDefault="00E762B5" w:rsidP="00386742"/>
    <w:p w:rsidR="00E762B5" w:rsidRDefault="00E762B5" w:rsidP="00386742"/>
    <w:p w:rsidR="00E762B5" w:rsidRDefault="00E762B5" w:rsidP="00386742"/>
    <w:p w:rsidR="00E762B5" w:rsidRDefault="00E762B5" w:rsidP="00386742"/>
    <w:p w:rsidR="00E762B5" w:rsidRDefault="00E762B5" w:rsidP="00386742"/>
    <w:p w:rsidR="00713A84" w:rsidRDefault="006242C7"/>
    <w:sectPr w:rsidR="00713A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Bookerly-Regular">
    <w:altName w:val="Calibri"/>
    <w:panose1 w:val="00000000000000000000"/>
    <w:charset w:val="00"/>
    <w:family w:val="auto"/>
    <w:notTrueType/>
    <w:pitch w:val="default"/>
    <w:sig w:usb0="00000003" w:usb1="00000000" w:usb2="00000000" w:usb3="00000000" w:csb0="00000001" w:csb1="00000000"/>
  </w:font>
  <w:font w:name="Bookerly-Italic">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7E7198"/>
    <w:multiLevelType w:val="hybridMultilevel"/>
    <w:tmpl w:val="40CE6D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A504EB2"/>
    <w:multiLevelType w:val="hybridMultilevel"/>
    <w:tmpl w:val="8D78B37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onnie Scoggins">
    <w15:presenceInfo w15:providerId="AD" w15:userId="S-1-5-21-2429449651-3480487294-230620133-289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1B0"/>
    <w:rsid w:val="0025147D"/>
    <w:rsid w:val="00302720"/>
    <w:rsid w:val="003253E0"/>
    <w:rsid w:val="00386742"/>
    <w:rsid w:val="00473BCD"/>
    <w:rsid w:val="00485A3D"/>
    <w:rsid w:val="004B36FD"/>
    <w:rsid w:val="004D01B7"/>
    <w:rsid w:val="004E0D0D"/>
    <w:rsid w:val="004F0313"/>
    <w:rsid w:val="005730DF"/>
    <w:rsid w:val="005A24F9"/>
    <w:rsid w:val="005B3EE4"/>
    <w:rsid w:val="005C7336"/>
    <w:rsid w:val="005D4B6D"/>
    <w:rsid w:val="006242C7"/>
    <w:rsid w:val="006341B0"/>
    <w:rsid w:val="006605D9"/>
    <w:rsid w:val="006C0A34"/>
    <w:rsid w:val="006F6375"/>
    <w:rsid w:val="007055FD"/>
    <w:rsid w:val="00716F89"/>
    <w:rsid w:val="00770EAD"/>
    <w:rsid w:val="00806297"/>
    <w:rsid w:val="00855650"/>
    <w:rsid w:val="00865EA7"/>
    <w:rsid w:val="008E409F"/>
    <w:rsid w:val="009260B5"/>
    <w:rsid w:val="00935F52"/>
    <w:rsid w:val="009602B5"/>
    <w:rsid w:val="009849D8"/>
    <w:rsid w:val="009A36F2"/>
    <w:rsid w:val="009B0CF5"/>
    <w:rsid w:val="009C00BB"/>
    <w:rsid w:val="00A0664D"/>
    <w:rsid w:val="00A1790A"/>
    <w:rsid w:val="00A46E6A"/>
    <w:rsid w:val="00A81406"/>
    <w:rsid w:val="00AE3F10"/>
    <w:rsid w:val="00BA3ED4"/>
    <w:rsid w:val="00BE48CE"/>
    <w:rsid w:val="00C028F7"/>
    <w:rsid w:val="00C06C03"/>
    <w:rsid w:val="00C56DB2"/>
    <w:rsid w:val="00C572B3"/>
    <w:rsid w:val="00C715A5"/>
    <w:rsid w:val="00C97A5E"/>
    <w:rsid w:val="00CB2D23"/>
    <w:rsid w:val="00E128CA"/>
    <w:rsid w:val="00E51003"/>
    <w:rsid w:val="00E762B5"/>
    <w:rsid w:val="00F632B6"/>
    <w:rsid w:val="00F97E34"/>
    <w:rsid w:val="00FD5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667F1"/>
  <w15:chartTrackingRefBased/>
  <w15:docId w15:val="{C424694E-B1C8-4EAD-84B8-857FD668B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41B0"/>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41B0"/>
    <w:pPr>
      <w:ind w:left="720"/>
    </w:pPr>
  </w:style>
  <w:style w:type="character" w:styleId="Hyperlink">
    <w:name w:val="Hyperlink"/>
    <w:basedOn w:val="DefaultParagraphFont"/>
    <w:uiPriority w:val="99"/>
    <w:unhideWhenUsed/>
    <w:rsid w:val="00BE48CE"/>
    <w:rPr>
      <w:color w:val="0000FF" w:themeColor="hyperlink"/>
      <w:u w:val="single"/>
    </w:rPr>
  </w:style>
  <w:style w:type="character" w:styleId="UnresolvedMention">
    <w:name w:val="Unresolved Mention"/>
    <w:basedOn w:val="DefaultParagraphFont"/>
    <w:uiPriority w:val="99"/>
    <w:semiHidden/>
    <w:unhideWhenUsed/>
    <w:rsid w:val="00BE48CE"/>
    <w:rPr>
      <w:color w:val="605E5C"/>
      <w:shd w:val="clear" w:color="auto" w:fill="E1DFDD"/>
    </w:rPr>
  </w:style>
  <w:style w:type="paragraph" w:styleId="Revision">
    <w:name w:val="Revision"/>
    <w:hidden/>
    <w:uiPriority w:val="99"/>
    <w:semiHidden/>
    <w:rsid w:val="006242C7"/>
    <w:pPr>
      <w:spacing w:after="0" w:line="240" w:lineRule="auto"/>
    </w:pPr>
    <w:rPr>
      <w:rFonts w:ascii="Calibri" w:hAnsi="Calibri" w:cs="Calibri"/>
    </w:rPr>
  </w:style>
  <w:style w:type="paragraph" w:styleId="BalloonText">
    <w:name w:val="Balloon Text"/>
    <w:basedOn w:val="Normal"/>
    <w:link w:val="BalloonTextChar"/>
    <w:uiPriority w:val="99"/>
    <w:semiHidden/>
    <w:unhideWhenUsed/>
    <w:rsid w:val="006242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42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051975">
      <w:bodyDiv w:val="1"/>
      <w:marLeft w:val="0"/>
      <w:marRight w:val="0"/>
      <w:marTop w:val="0"/>
      <w:marBottom w:val="0"/>
      <w:divBdr>
        <w:top w:val="none" w:sz="0" w:space="0" w:color="auto"/>
        <w:left w:val="none" w:sz="0" w:space="0" w:color="auto"/>
        <w:bottom w:val="none" w:sz="0" w:space="0" w:color="auto"/>
        <w:right w:val="none" w:sz="0" w:space="0" w:color="auto"/>
      </w:divBdr>
    </w:div>
    <w:div w:id="889537609">
      <w:bodyDiv w:val="1"/>
      <w:marLeft w:val="0"/>
      <w:marRight w:val="0"/>
      <w:marTop w:val="0"/>
      <w:marBottom w:val="0"/>
      <w:divBdr>
        <w:top w:val="none" w:sz="0" w:space="0" w:color="auto"/>
        <w:left w:val="none" w:sz="0" w:space="0" w:color="auto"/>
        <w:bottom w:val="none" w:sz="0" w:space="0" w:color="auto"/>
        <w:right w:val="none" w:sz="0" w:space="0" w:color="auto"/>
      </w:divBdr>
    </w:div>
    <w:div w:id="1560365972">
      <w:bodyDiv w:val="1"/>
      <w:marLeft w:val="0"/>
      <w:marRight w:val="0"/>
      <w:marTop w:val="0"/>
      <w:marBottom w:val="0"/>
      <w:divBdr>
        <w:top w:val="none" w:sz="0" w:space="0" w:color="auto"/>
        <w:left w:val="none" w:sz="0" w:space="0" w:color="auto"/>
        <w:bottom w:val="none" w:sz="0" w:space="0" w:color="auto"/>
        <w:right w:val="none" w:sz="0" w:space="0" w:color="auto"/>
      </w:divBdr>
    </w:div>
    <w:div w:id="201988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sources.epageview.com/mken-us/Holiday-Look/9371bf60-9475-46c6-8b3b-16d06bd72c15/918-Look-Book-9-18-18-EN_V1.pdf" TargetMode="External"/><Relationship Id="rId5" Type="http://schemas.openxmlformats.org/officeDocument/2006/relationships/hyperlink" Target="https://d39w7f4ix9f5s9.cloudfront.net/8e/78/c4aca7ab4a5dab4097712bc731b2/a-holiday-of-play-1.pdf?utm_source=gcaweb&amp;utm_medium=dayone&amp;utm_campaign=ret&amp;utm_term=lookboo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977</Words>
  <Characters>5570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 Scoggins</dc:creator>
  <cp:keywords/>
  <dc:description/>
  <cp:lastModifiedBy>Bonnie Scoggins</cp:lastModifiedBy>
  <cp:revision>2</cp:revision>
  <dcterms:created xsi:type="dcterms:W3CDTF">2019-09-26T12:55:00Z</dcterms:created>
  <dcterms:modified xsi:type="dcterms:W3CDTF">2019-09-26T12:55:00Z</dcterms:modified>
</cp:coreProperties>
</file>